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50652" w:rsidRDefault="00642EFE" w:rsidP="00050652">
      <w:pPr>
        <w:pStyle w:val="BodyTextIndent"/>
        <w:widowControl w:val="0"/>
        <w:spacing w:after="160" w:line="240" w:lineRule="auto"/>
        <w:ind w:firstLine="0"/>
        <w:jc w:val="center"/>
        <w:rPr>
          <w:rFonts w:ascii="GHEA Grapalat" w:hAnsi="GHEA Grapalat"/>
          <w:i w:val="0"/>
          <w:sz w:val="24"/>
          <w:szCs w:val="24"/>
          <w:lang w:val="en-US"/>
        </w:rPr>
      </w:pPr>
      <w:r w:rsidRPr="009044F1">
        <w:rPr>
          <w:rFonts w:ascii="GHEA Grapalat" w:hAnsi="GHEA Grapalat"/>
          <w:i w:val="0"/>
          <w:sz w:val="24"/>
          <w:szCs w:val="24"/>
        </w:rPr>
        <w:t xml:space="preserve">ОБ </w:t>
      </w:r>
      <w:r w:rsidR="00050652">
        <w:rPr>
          <w:rFonts w:ascii="GHEA Grapalat" w:hAnsi="GHEA Grapalat"/>
          <w:i w:val="0"/>
          <w:sz w:val="24"/>
          <w:szCs w:val="24"/>
        </w:rPr>
        <w:t>ЗАПРОС КОТИРОВОК</w:t>
      </w:r>
      <w:r w:rsidRPr="009044F1">
        <w:rPr>
          <w:rFonts w:ascii="GHEA Grapalat" w:hAnsi="GHEA Grapalat"/>
          <w:i w:val="0"/>
          <w:sz w:val="24"/>
          <w:szCs w:val="24"/>
        </w:rPr>
        <w:t>Е</w:t>
      </w:r>
      <w:r w:rsidR="00BA7128">
        <w:rPr>
          <w:rStyle w:val="FootnoteReference"/>
          <w:rFonts w:ascii="GHEA Grapalat" w:hAnsi="GHEA Grapalat"/>
          <w:i w:val="0"/>
          <w:sz w:val="24"/>
          <w:szCs w:val="24"/>
        </w:rPr>
        <w:footnoteReference w:customMarkFollows="1" w:id="1"/>
        <w:t>*</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5E5972">
        <w:rPr>
          <w:rFonts w:ascii="GHEA Grapalat" w:hAnsi="GHEA Grapalat"/>
          <w:i w:val="0"/>
          <w:sz w:val="24"/>
          <w:szCs w:val="24"/>
        </w:rPr>
        <w:t xml:space="preserve">Комиссии от </w:t>
      </w:r>
      <w:r w:rsidR="005E5972" w:rsidRPr="00D05932">
        <w:rPr>
          <w:rFonts w:ascii="GHEA Grapalat" w:hAnsi="GHEA Grapalat"/>
          <w:i w:val="0"/>
          <w:sz w:val="24"/>
          <w:szCs w:val="24"/>
        </w:rPr>
        <w:t>"</w:t>
      </w:r>
      <w:r w:rsidR="00285369">
        <w:rPr>
          <w:rFonts w:ascii="GHEA Grapalat" w:hAnsi="GHEA Grapalat"/>
          <w:i w:val="0"/>
          <w:sz w:val="24"/>
          <w:szCs w:val="24"/>
          <w:lang w:val="en-US"/>
        </w:rPr>
        <w:t>16</w:t>
      </w:r>
      <w:r w:rsidR="005E5972" w:rsidRPr="00D05932">
        <w:rPr>
          <w:rFonts w:ascii="GHEA Grapalat" w:hAnsi="GHEA Grapalat"/>
          <w:i w:val="0"/>
          <w:sz w:val="24"/>
          <w:szCs w:val="24"/>
        </w:rPr>
        <w:t>" "</w:t>
      </w:r>
      <w:r w:rsidR="00351202" w:rsidRPr="00D05932">
        <w:rPr>
          <w:rFonts w:ascii="GHEA Grapalat" w:hAnsi="GHEA Grapalat"/>
          <w:i w:val="0"/>
          <w:sz w:val="24"/>
          <w:szCs w:val="24"/>
          <w:lang w:val="en-US"/>
        </w:rPr>
        <w:t>сентябрья</w:t>
      </w:r>
      <w:r w:rsidRPr="00D05932">
        <w:rPr>
          <w:rFonts w:ascii="GHEA Grapalat" w:hAnsi="GHEA Grapalat"/>
          <w:i w:val="0"/>
          <w:sz w:val="24"/>
          <w:szCs w:val="24"/>
        </w:rPr>
        <w:t>" 20</w:t>
      </w:r>
      <w:r w:rsidR="005E5972" w:rsidRPr="00D05932">
        <w:rPr>
          <w:rFonts w:ascii="GHEA Grapalat" w:hAnsi="GHEA Grapalat"/>
          <w:i w:val="0"/>
          <w:sz w:val="24"/>
          <w:szCs w:val="24"/>
          <w:lang w:val="en-US"/>
        </w:rPr>
        <w:t>20</w:t>
      </w:r>
      <w:r w:rsidR="005E5972" w:rsidRPr="00D05932">
        <w:rPr>
          <w:rFonts w:ascii="GHEA Grapalat" w:hAnsi="GHEA Grapalat"/>
          <w:i w:val="0"/>
          <w:sz w:val="24"/>
          <w:szCs w:val="24"/>
        </w:rPr>
        <w:t>года "</w:t>
      </w:r>
      <w:r w:rsidR="005E5972" w:rsidRPr="00D05932">
        <w:rPr>
          <w:rFonts w:ascii="GHEA Grapalat" w:hAnsi="GHEA Grapalat"/>
          <w:i w:val="0"/>
          <w:sz w:val="24"/>
          <w:szCs w:val="24"/>
          <w:lang w:val="en-US"/>
        </w:rPr>
        <w:t>2</w:t>
      </w:r>
      <w:r w:rsidRPr="00D05932">
        <w:rPr>
          <w:rFonts w:ascii="GHEA Grapalat" w:hAnsi="GHEA Grapalat"/>
          <w:i w:val="0"/>
          <w:sz w:val="24"/>
          <w:szCs w:val="24"/>
        </w:rPr>
        <w:t xml:space="preserve"> решения"</w:t>
      </w:r>
      <w:r w:rsidRPr="009044F1">
        <w:rPr>
          <w:rFonts w:ascii="GHEA Grapalat" w:hAnsi="GHEA Grapalat"/>
          <w:i w:val="0"/>
          <w:sz w:val="24"/>
          <w:szCs w:val="24"/>
        </w:rPr>
        <w:t xml:space="preserve"> </w:t>
      </w:r>
    </w:p>
    <w:p w:rsidR="0091042F" w:rsidRPr="00B46716" w:rsidRDefault="0006703E" w:rsidP="00B46716">
      <w:pPr>
        <w:pStyle w:val="BodyTextIndent"/>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563EE1">
        <w:rPr>
          <w:rFonts w:ascii="GHEA Grapalat" w:hAnsi="GHEA Grapalat"/>
          <w:i w:val="0"/>
          <w:sz w:val="24"/>
          <w:szCs w:val="24"/>
          <w:lang w:val="en-US"/>
        </w:rPr>
        <w:t xml:space="preserve"> </w:t>
      </w:r>
      <w:r w:rsidR="00351202">
        <w:rPr>
          <w:rFonts w:ascii="GHEA Grapalat" w:hAnsi="GHEA Grapalat"/>
          <w:i w:val="0"/>
          <w:sz w:val="24"/>
          <w:szCs w:val="24"/>
        </w:rPr>
        <w:t>MOHK-GHAPDZB-20/6</w:t>
      </w:r>
    </w:p>
    <w:p w:rsidR="005E5972" w:rsidRDefault="005E5972" w:rsidP="005E5972">
      <w:pPr>
        <w:pStyle w:val="BodyTextIndent"/>
        <w:widowControl w:val="0"/>
        <w:spacing w:line="240" w:lineRule="auto"/>
        <w:ind w:firstLine="567"/>
        <w:rPr>
          <w:rFonts w:ascii="GHEA Grapalat" w:hAnsi="GHEA Grapalat"/>
          <w:i w:val="0"/>
          <w:sz w:val="16"/>
          <w:szCs w:val="16"/>
        </w:rPr>
      </w:pPr>
      <w:r>
        <w:rPr>
          <w:rFonts w:ascii="GHEA Grapalat" w:hAnsi="GHEA Grapalat"/>
          <w:i w:val="0"/>
          <w:sz w:val="16"/>
          <w:szCs w:val="16"/>
        </w:rPr>
        <w:t>Заказчик ՞</w:t>
      </w:r>
      <w:r w:rsidR="00C8571C">
        <w:rPr>
          <w:rFonts w:ascii="GHEA Grapalat" w:hAnsi="GHEA Grapalat"/>
          <w:i w:val="0"/>
          <w:sz w:val="16"/>
          <w:szCs w:val="16"/>
        </w:rPr>
        <w:t>РЕСПУБЛИКАНСКИЙ ЦЕНТР ГУМАНИТАРНОЙ ПОМОЩИ» МИНИСТЕРСТВА ЗДРАВООХРАНЕНИЯ РА</w:t>
      </w:r>
      <w:r>
        <w:rPr>
          <w:rFonts w:ascii="GHEA Grapalat" w:hAnsi="GHEA Grapalat"/>
          <w:i w:val="0"/>
          <w:sz w:val="16"/>
          <w:szCs w:val="16"/>
        </w:rPr>
        <w:t xml:space="preserve"> находящийся по адресу Армения, </w:t>
      </w:r>
      <w:r w:rsidR="00C8571C">
        <w:rPr>
          <w:rFonts w:ascii="GHEA Grapalat" w:hAnsi="GHEA Grapalat"/>
          <w:i w:val="0"/>
          <w:sz w:val="16"/>
          <w:szCs w:val="16"/>
        </w:rPr>
        <w:t>Г.Ереван, Титоградян 14/10</w:t>
      </w:r>
      <w:r>
        <w:rPr>
          <w:rFonts w:ascii="GHEA Grapalat" w:hAnsi="GHEA Grapalat"/>
          <w:i w:val="0"/>
          <w:sz w:val="16"/>
          <w:szCs w:val="16"/>
        </w:rPr>
        <w:t>,  объявляет запрос котировок, который проводится одним этапом</w:t>
      </w:r>
      <w:r>
        <w:rPr>
          <w:rFonts w:ascii="GHEA Grapalat" w:hAnsi="GHEA Grapalat"/>
          <w:sz w:val="16"/>
          <w:szCs w:val="16"/>
          <w:lang w:val="hy-AM"/>
        </w:rPr>
        <w:t>.</w:t>
      </w:r>
    </w:p>
    <w:p w:rsidR="005E5972" w:rsidRDefault="005E5972" w:rsidP="005E5972">
      <w:pPr>
        <w:pStyle w:val="BodyTextIndent"/>
        <w:widowControl w:val="0"/>
        <w:spacing w:line="240" w:lineRule="auto"/>
        <w:ind w:firstLine="567"/>
        <w:rPr>
          <w:rFonts w:ascii="GHEA Grapalat" w:hAnsi="GHEA Grapalat"/>
          <w:i w:val="0"/>
          <w:spacing w:val="6"/>
          <w:sz w:val="18"/>
          <w:szCs w:val="18"/>
        </w:rPr>
      </w:pPr>
      <w:r>
        <w:rPr>
          <w:rFonts w:ascii="GHEA Grapalat" w:hAnsi="GHEA Grapalat"/>
          <w:i w:val="0"/>
          <w:sz w:val="18"/>
          <w:szCs w:val="18"/>
        </w:rPr>
        <w:t>Участнику, отобранному по итогам настоящей процедуры, в</w:t>
      </w:r>
      <w:r>
        <w:rPr>
          <w:rFonts w:ascii="Courier New" w:hAnsi="Courier New" w:cs="Courier New"/>
          <w:i w:val="0"/>
          <w:sz w:val="18"/>
          <w:szCs w:val="18"/>
          <w:lang w:val="en-US"/>
        </w:rPr>
        <w:t> </w:t>
      </w:r>
      <w:r>
        <w:rPr>
          <w:rFonts w:ascii="GHEA Grapalat" w:hAnsi="GHEA Grapalat"/>
          <w:i w:val="0"/>
          <w:spacing w:val="6"/>
          <w:sz w:val="18"/>
          <w:szCs w:val="18"/>
        </w:rPr>
        <w:t>установленном</w:t>
      </w:r>
      <w:r>
        <w:rPr>
          <w:rFonts w:ascii="Courier New" w:hAnsi="Courier New" w:cs="Courier New"/>
          <w:i w:val="0"/>
          <w:spacing w:val="6"/>
          <w:sz w:val="18"/>
          <w:szCs w:val="18"/>
          <w:lang w:val="en-US"/>
        </w:rPr>
        <w:t> </w:t>
      </w:r>
      <w:r>
        <w:rPr>
          <w:rFonts w:ascii="GHEA Grapalat" w:hAnsi="GHEA Grapalat"/>
          <w:i w:val="0"/>
          <w:spacing w:val="6"/>
          <w:sz w:val="18"/>
          <w:szCs w:val="18"/>
        </w:rPr>
        <w:t xml:space="preserve">порядке будет предложено заключить договор на поставку </w:t>
      </w:r>
    </w:p>
    <w:p w:rsidR="005E5972" w:rsidRDefault="00AA35CF" w:rsidP="005E5972">
      <w:pPr>
        <w:pStyle w:val="BodyTextIndent"/>
        <w:widowControl w:val="0"/>
        <w:spacing w:line="240" w:lineRule="auto"/>
        <w:ind w:firstLine="0"/>
        <w:rPr>
          <w:rFonts w:ascii="GHEA Grapalat" w:hAnsi="GHEA Grapalat"/>
          <w:i w:val="0"/>
          <w:sz w:val="18"/>
          <w:szCs w:val="18"/>
        </w:rPr>
      </w:pPr>
      <w:r>
        <w:rPr>
          <w:rFonts w:ascii="GHEA Grapalat" w:hAnsi="GHEA Grapalat"/>
          <w:i w:val="0"/>
          <w:sz w:val="18"/>
          <w:szCs w:val="18"/>
        </w:rPr>
        <w:t>Двери և офисная мебель</w:t>
      </w:r>
      <w:r w:rsidR="005E5972">
        <w:rPr>
          <w:rFonts w:ascii="GHEA Grapalat" w:hAnsi="GHEA Grapalat"/>
          <w:i w:val="0"/>
          <w:sz w:val="18"/>
          <w:szCs w:val="18"/>
        </w:rPr>
        <w:t xml:space="preserve"> (далее — договор).Согласно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5E5972">
        <w:rPr>
          <w:rFonts w:ascii="Courier New" w:hAnsi="Courier New" w:cs="Courier New"/>
          <w:i w:val="0"/>
          <w:sz w:val="18"/>
          <w:szCs w:val="18"/>
          <w:lang w:val="en-US"/>
        </w:rPr>
        <w:t> </w:t>
      </w:r>
      <w:r w:rsidR="005E5972">
        <w:rPr>
          <w:rFonts w:ascii="GHEA Grapalat" w:hAnsi="GHEA Grapalat"/>
          <w:i w:val="0"/>
          <w:sz w:val="18"/>
          <w:szCs w:val="18"/>
        </w:rPr>
        <w:t>настоящей процедуре.</w:t>
      </w:r>
    </w:p>
    <w:p w:rsidR="005E5972" w:rsidRDefault="005E5972" w:rsidP="005E5972">
      <w:pPr>
        <w:pStyle w:val="BodyTextIndent"/>
        <w:widowControl w:val="0"/>
        <w:spacing w:line="240" w:lineRule="auto"/>
        <w:ind w:firstLine="567"/>
        <w:rPr>
          <w:rFonts w:ascii="GHEA Grapalat" w:hAnsi="GHEA Grapalat"/>
          <w:i w:val="0"/>
          <w:sz w:val="18"/>
          <w:szCs w:val="18"/>
        </w:rPr>
      </w:pPr>
      <w:r>
        <w:rPr>
          <w:rFonts w:ascii="GHEA Grapalat" w:hAnsi="GHEA Grapalat"/>
          <w:i w:val="0"/>
          <w:sz w:val="18"/>
          <w:szCs w:val="18"/>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5E5972" w:rsidRDefault="005E5972" w:rsidP="005E5972">
      <w:pPr>
        <w:pStyle w:val="BodyTextIndent"/>
        <w:widowControl w:val="0"/>
        <w:spacing w:line="240" w:lineRule="auto"/>
        <w:ind w:firstLine="567"/>
        <w:rPr>
          <w:rFonts w:ascii="GHEA Grapalat" w:hAnsi="GHEA Grapalat"/>
          <w:i w:val="0"/>
          <w:sz w:val="18"/>
          <w:szCs w:val="18"/>
        </w:rPr>
      </w:pPr>
      <w:r>
        <w:rPr>
          <w:rFonts w:ascii="GHEA Grapalat" w:hAnsi="GHEA Grapalat"/>
          <w:i w:val="0"/>
          <w:sz w:val="18"/>
          <w:szCs w:val="18"/>
        </w:rPr>
        <w:t>Отобранный участник определяется из числа участников, подавших заявки, оцененные удовлетворительно</w:t>
      </w:r>
      <w:r>
        <w:rPr>
          <w:rFonts w:ascii="GHEA Grapalat" w:hAnsi="GHEA Grapalat"/>
          <w:i w:val="0"/>
          <w:sz w:val="18"/>
          <w:szCs w:val="18"/>
          <w:lang w:val="hy-AM"/>
        </w:rPr>
        <w:t xml:space="preserve"> </w:t>
      </w:r>
      <w:r>
        <w:rPr>
          <w:rFonts w:ascii="GHEA Grapalat" w:hAnsi="GHEA Grapalat"/>
          <w:i w:val="0"/>
          <w:sz w:val="18"/>
          <w:szCs w:val="18"/>
        </w:rPr>
        <w:t>по неценовым условиям, по принципу предпочтения, отдаваемого участнику, представившему минимальное ценовое предложение.</w:t>
      </w:r>
    </w:p>
    <w:p w:rsidR="005E5972" w:rsidRDefault="005E5972" w:rsidP="005E5972">
      <w:pPr>
        <w:pStyle w:val="BodyTextIndent"/>
        <w:widowControl w:val="0"/>
        <w:spacing w:line="240" w:lineRule="auto"/>
        <w:ind w:firstLine="567"/>
        <w:rPr>
          <w:rFonts w:ascii="GHEA Grapalat" w:hAnsi="GHEA Grapalat"/>
          <w:i w:val="0"/>
          <w:sz w:val="18"/>
          <w:szCs w:val="18"/>
        </w:rPr>
      </w:pPr>
      <w:r>
        <w:rPr>
          <w:rFonts w:ascii="GHEA Grapalat" w:hAnsi="GHEA Grapalat"/>
          <w:i w:val="0"/>
          <w:sz w:val="18"/>
          <w:szCs w:val="18"/>
        </w:rPr>
        <w:t>В отношении настоящей процедуры применяются положения Соглашения Всемирной торговой организации по правительственным закупкам.</w:t>
      </w:r>
      <w:r>
        <w:rPr>
          <w:rStyle w:val="FootnoteReference"/>
          <w:rFonts w:ascii="GHEA Grapalat" w:hAnsi="GHEA Grapalat"/>
          <w:i w:val="0"/>
          <w:sz w:val="18"/>
          <w:szCs w:val="18"/>
        </w:rPr>
        <w:footnoteReference w:id="2"/>
      </w:r>
    </w:p>
    <w:p w:rsidR="005E5972" w:rsidRDefault="005E5972" w:rsidP="005E5972">
      <w:pPr>
        <w:pStyle w:val="BodyTextIndent"/>
        <w:widowControl w:val="0"/>
        <w:spacing w:line="240" w:lineRule="auto"/>
        <w:ind w:firstLine="567"/>
        <w:rPr>
          <w:rFonts w:ascii="GHEA Grapalat" w:hAnsi="GHEA Grapalat"/>
          <w:i w:val="0"/>
          <w:sz w:val="18"/>
          <w:szCs w:val="18"/>
        </w:rPr>
      </w:pPr>
      <w:r>
        <w:rPr>
          <w:rFonts w:ascii="GHEA Grapalat" w:hAnsi="GHEA Grapalat"/>
          <w:i w:val="0"/>
          <w:sz w:val="18"/>
          <w:szCs w:val="18"/>
        </w:rPr>
        <w:t xml:space="preserve">Для получения приглашения на процедуру в бумажной форме необходимо обратиться к заказчику до </w:t>
      </w:r>
      <w:r w:rsidR="00C8571C">
        <w:rPr>
          <w:rFonts w:ascii="GHEA Grapalat" w:hAnsi="GHEA Grapalat"/>
          <w:i w:val="0"/>
          <w:sz w:val="18"/>
          <w:szCs w:val="18"/>
        </w:rPr>
        <w:t>11:30</w:t>
      </w:r>
      <w:r>
        <w:rPr>
          <w:rFonts w:ascii="GHEA Grapalat" w:hAnsi="GHEA Grapalat"/>
          <w:i w:val="0"/>
          <w:sz w:val="18"/>
          <w:szCs w:val="18"/>
        </w:rPr>
        <w:t xml:space="preserve"> часов 10-го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sz w:val="18"/>
          <w:szCs w:val="18"/>
          <w:lang w:val="en-US"/>
        </w:rPr>
        <w:t> </w:t>
      </w:r>
      <w:r>
        <w:rPr>
          <w:rFonts w:ascii="GHEA Grapalat" w:hAnsi="GHEA Grapalat"/>
          <w:i w:val="0"/>
          <w:sz w:val="18"/>
          <w:szCs w:val="18"/>
        </w:rPr>
        <w:t xml:space="preserve">обеспечивает бесплатное предоставление приглашения в бумажной форме </w:t>
      </w:r>
    </w:p>
    <w:p w:rsidR="005E5972" w:rsidRDefault="005E5972" w:rsidP="005E5972">
      <w:pPr>
        <w:pStyle w:val="BodyTextIndent"/>
        <w:widowControl w:val="0"/>
        <w:spacing w:line="240" w:lineRule="auto"/>
        <w:ind w:firstLine="567"/>
        <w:rPr>
          <w:rFonts w:ascii="GHEA Grapalat" w:hAnsi="GHEA Grapalat"/>
          <w:i w:val="0"/>
          <w:spacing w:val="-6"/>
          <w:sz w:val="18"/>
          <w:szCs w:val="18"/>
        </w:rPr>
      </w:pPr>
      <w:r>
        <w:rPr>
          <w:rFonts w:ascii="GHEA Grapalat" w:hAnsi="GHEA Grapalat"/>
          <w:i w:val="0"/>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18"/>
          <w:szCs w:val="18"/>
          <w:lang w:val="en-US"/>
        </w:rPr>
        <w:t> </w:t>
      </w:r>
      <w:r>
        <w:rPr>
          <w:rFonts w:ascii="GHEA Grapalat" w:hAnsi="GHEA Grapalat"/>
          <w:i w:val="0"/>
          <w:spacing w:val="-6"/>
          <w:sz w:val="18"/>
          <w:szCs w:val="18"/>
        </w:rPr>
        <w:t xml:space="preserve">электронной форме в течение рабочего дня, следующего за днем получения заявления. </w:t>
      </w:r>
    </w:p>
    <w:p w:rsidR="005E5972" w:rsidRDefault="005E5972" w:rsidP="005E5972">
      <w:pPr>
        <w:pStyle w:val="BodyTextIndent"/>
        <w:widowControl w:val="0"/>
        <w:spacing w:line="240" w:lineRule="auto"/>
        <w:ind w:firstLine="567"/>
        <w:rPr>
          <w:rFonts w:ascii="GHEA Grapalat" w:hAnsi="GHEA Grapalat"/>
          <w:i w:val="0"/>
          <w:sz w:val="18"/>
          <w:szCs w:val="18"/>
        </w:rPr>
      </w:pPr>
      <w:r>
        <w:rPr>
          <w:rFonts w:ascii="GHEA Grapalat" w:hAnsi="GHEA Grapalat"/>
          <w:i w:val="0"/>
          <w:sz w:val="18"/>
          <w:szCs w:val="18"/>
        </w:rPr>
        <w:t>Неполучение приглашения не ограничивает права участника на участие в</w:t>
      </w:r>
      <w:r>
        <w:rPr>
          <w:rFonts w:ascii="Courier New" w:hAnsi="Courier New" w:cs="Courier New"/>
          <w:i w:val="0"/>
          <w:sz w:val="18"/>
          <w:szCs w:val="18"/>
          <w:lang w:val="en-US"/>
        </w:rPr>
        <w:t> </w:t>
      </w:r>
      <w:r>
        <w:rPr>
          <w:rFonts w:ascii="GHEA Grapalat" w:hAnsi="GHEA Grapalat"/>
          <w:i w:val="0"/>
          <w:sz w:val="18"/>
          <w:szCs w:val="18"/>
        </w:rPr>
        <w:t>настоящей процедуре.</w:t>
      </w:r>
    </w:p>
    <w:p w:rsidR="005E5972" w:rsidRDefault="005E5972" w:rsidP="005E5972">
      <w:pPr>
        <w:pStyle w:val="BodyTextIndent"/>
        <w:widowControl w:val="0"/>
        <w:spacing w:after="160" w:line="240" w:lineRule="auto"/>
        <w:ind w:firstLine="567"/>
        <w:rPr>
          <w:rFonts w:ascii="GHEA Grapalat" w:hAnsi="GHEA Grapalat"/>
          <w:i w:val="0"/>
          <w:spacing w:val="6"/>
          <w:sz w:val="16"/>
          <w:szCs w:val="16"/>
        </w:rPr>
      </w:pPr>
      <w:r>
        <w:rPr>
          <w:rFonts w:ascii="GHEA Grapalat" w:hAnsi="GHEA Grapalat"/>
          <w:i w:val="0"/>
          <w:sz w:val="16"/>
          <w:szCs w:val="16"/>
        </w:rPr>
        <w:t>Заявки на запрос котировок необходимо подавать по адресу</w:t>
      </w:r>
      <w:r>
        <w:rPr>
          <w:rFonts w:ascii="GHEA Grapalat" w:hAnsi="GHEA Grapalat"/>
          <w:i w:val="0"/>
          <w:spacing w:val="6"/>
          <w:sz w:val="16"/>
          <w:szCs w:val="16"/>
        </w:rPr>
        <w:t xml:space="preserve"> </w:t>
      </w:r>
      <w:r>
        <w:rPr>
          <w:rFonts w:ascii="GHEA Grapalat" w:hAnsi="GHEA Grapalat"/>
          <w:i w:val="0"/>
          <w:sz w:val="16"/>
          <w:szCs w:val="16"/>
        </w:rPr>
        <w:t xml:space="preserve">Армения, </w:t>
      </w:r>
      <w:r w:rsidR="00C8571C">
        <w:rPr>
          <w:rFonts w:ascii="GHEA Grapalat" w:hAnsi="GHEA Grapalat"/>
          <w:i w:val="0"/>
          <w:sz w:val="16"/>
          <w:szCs w:val="16"/>
        </w:rPr>
        <w:t>Г.Ереван, Титоградян 14/10</w:t>
      </w:r>
      <w:r>
        <w:rPr>
          <w:rFonts w:ascii="GHEA Grapalat" w:hAnsi="GHEA Grapalat"/>
          <w:i w:val="0"/>
          <w:sz w:val="16"/>
          <w:szCs w:val="16"/>
        </w:rPr>
        <w:t xml:space="preserve">, в документарной форме, до </w:t>
      </w:r>
      <w:r w:rsidR="00C8571C">
        <w:rPr>
          <w:rFonts w:ascii="GHEA Grapalat" w:hAnsi="GHEA Grapalat"/>
          <w:i w:val="0"/>
          <w:sz w:val="16"/>
          <w:szCs w:val="16"/>
        </w:rPr>
        <w:t>11:30</w:t>
      </w:r>
      <w:r>
        <w:rPr>
          <w:rFonts w:ascii="GHEA Grapalat" w:hAnsi="GHEA Grapalat"/>
          <w:i w:val="0"/>
          <w:sz w:val="16"/>
          <w:szCs w:val="16"/>
        </w:rPr>
        <w:t xml:space="preserve"> часов 10-го дня со дня опубликования настоящего объявления. Кроме армянского языка заявки могут быть поданы также на английском или русском языке.</w:t>
      </w:r>
    </w:p>
    <w:p w:rsidR="005E5972" w:rsidRDefault="005E5972" w:rsidP="005E5972">
      <w:pPr>
        <w:pStyle w:val="BodyTextIndent"/>
        <w:widowControl w:val="0"/>
        <w:spacing w:after="160" w:line="240" w:lineRule="auto"/>
        <w:ind w:firstLine="567"/>
        <w:rPr>
          <w:rFonts w:ascii="GHEA Grapalat" w:hAnsi="GHEA Grapalat"/>
          <w:i w:val="0"/>
          <w:sz w:val="16"/>
          <w:szCs w:val="16"/>
        </w:rPr>
      </w:pPr>
      <w:r>
        <w:rPr>
          <w:rFonts w:ascii="GHEA Grapalat" w:hAnsi="GHEA Grapalat"/>
          <w:i w:val="0"/>
          <w:sz w:val="16"/>
          <w:szCs w:val="16"/>
        </w:rPr>
        <w:t xml:space="preserve">Вскрытие заявок будет проводиться по адресу Армения, </w:t>
      </w:r>
      <w:r w:rsidR="00C8571C">
        <w:rPr>
          <w:rFonts w:ascii="GHEA Grapalat" w:hAnsi="GHEA Grapalat"/>
          <w:i w:val="0"/>
          <w:sz w:val="16"/>
          <w:szCs w:val="16"/>
        </w:rPr>
        <w:t>Г.Ереван, Титоградян 14/10</w:t>
      </w:r>
      <w:r w:rsidR="00FC1FE5">
        <w:rPr>
          <w:rFonts w:ascii="GHEA Grapalat" w:hAnsi="GHEA Grapalat"/>
          <w:i w:val="0"/>
          <w:sz w:val="16"/>
          <w:szCs w:val="16"/>
        </w:rPr>
        <w:t xml:space="preserve"> , в </w:t>
      </w:r>
      <w:r w:rsidR="00C8571C" w:rsidRPr="00A327F7">
        <w:rPr>
          <w:rFonts w:ascii="GHEA Grapalat" w:hAnsi="GHEA Grapalat"/>
          <w:i w:val="0"/>
          <w:sz w:val="16"/>
          <w:szCs w:val="16"/>
        </w:rPr>
        <w:t>11:30</w:t>
      </w:r>
      <w:r w:rsidR="00FC1FE5" w:rsidRPr="00A327F7">
        <w:rPr>
          <w:rFonts w:ascii="GHEA Grapalat" w:hAnsi="GHEA Grapalat"/>
          <w:i w:val="0"/>
          <w:sz w:val="16"/>
          <w:szCs w:val="16"/>
        </w:rPr>
        <w:t xml:space="preserve"> часов "</w:t>
      </w:r>
      <w:r w:rsidR="00285369">
        <w:rPr>
          <w:rFonts w:ascii="GHEA Grapalat" w:hAnsi="GHEA Grapalat"/>
          <w:i w:val="0"/>
          <w:sz w:val="16"/>
          <w:szCs w:val="16"/>
          <w:lang w:val="en-US"/>
        </w:rPr>
        <w:t>24</w:t>
      </w:r>
      <w:r w:rsidRPr="00A327F7">
        <w:rPr>
          <w:rFonts w:ascii="GHEA Grapalat" w:hAnsi="GHEA Grapalat"/>
          <w:i w:val="0"/>
          <w:sz w:val="16"/>
          <w:szCs w:val="16"/>
        </w:rPr>
        <w:t>" "</w:t>
      </w:r>
      <w:r w:rsidR="00FC1FE5" w:rsidRPr="00A327F7">
        <w:t xml:space="preserve"> </w:t>
      </w:r>
      <w:r w:rsidR="00351202" w:rsidRPr="00A327F7">
        <w:rPr>
          <w:rFonts w:ascii="GHEA Grapalat" w:hAnsi="GHEA Grapalat"/>
          <w:i w:val="0"/>
          <w:sz w:val="16"/>
          <w:szCs w:val="16"/>
          <w:lang w:val="en-US"/>
        </w:rPr>
        <w:t>сентябрья</w:t>
      </w:r>
      <w:r>
        <w:rPr>
          <w:rFonts w:ascii="GHEA Grapalat" w:hAnsi="GHEA Grapalat"/>
          <w:i w:val="0"/>
          <w:sz w:val="16"/>
          <w:szCs w:val="16"/>
        </w:rPr>
        <w:t xml:space="preserve">  " "2020".</w:t>
      </w:r>
    </w:p>
    <w:p w:rsidR="005E5972" w:rsidRDefault="005E5972" w:rsidP="005E5972">
      <w:pPr>
        <w:pStyle w:val="BodyTextIndent"/>
        <w:widowControl w:val="0"/>
        <w:spacing w:line="240" w:lineRule="auto"/>
        <w:ind w:firstLine="567"/>
        <w:rPr>
          <w:rFonts w:ascii="GHEA Grapalat" w:hAnsi="GHEA Grapalat"/>
          <w:i w:val="0"/>
          <w:sz w:val="18"/>
          <w:szCs w:val="18"/>
        </w:rPr>
      </w:pPr>
      <w:r>
        <w:rPr>
          <w:rFonts w:ascii="GHEA Grapalat" w:hAnsi="GHEA Grapalat"/>
          <w:i w:val="0"/>
          <w:sz w:val="18"/>
          <w:szCs w:val="18"/>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Pr>
          <w:rFonts w:ascii="Courier New" w:hAnsi="Courier New" w:cs="Courier New"/>
          <w:i w:val="0"/>
          <w:sz w:val="18"/>
          <w:szCs w:val="18"/>
          <w:lang w:val="en-US"/>
        </w:rPr>
        <w:t> </w:t>
      </w:r>
      <w:r>
        <w:rPr>
          <w:rFonts w:ascii="GHEA Grapalat" w:hAnsi="GHEA Grapalat"/>
          <w:i w:val="0"/>
          <w:sz w:val="18"/>
          <w:szCs w:val="18"/>
        </w:rPr>
        <w:t>настоящий конкурс. Для подачи жалобы требуется плата в размере 30</w:t>
      </w:r>
      <w:r>
        <w:rPr>
          <w:rFonts w:ascii="Courier New" w:hAnsi="Courier New" w:cs="Courier New"/>
          <w:i w:val="0"/>
          <w:sz w:val="18"/>
          <w:szCs w:val="18"/>
          <w:lang w:val="en-US"/>
        </w:rPr>
        <w:t> </w:t>
      </w:r>
      <w:r>
        <w:rPr>
          <w:rFonts w:ascii="GHEA Grapalat" w:hAnsi="GHEA Grapalat"/>
          <w:i w:val="0"/>
          <w:sz w:val="18"/>
          <w:szCs w:val="18"/>
        </w:rPr>
        <w:t>000</w:t>
      </w:r>
      <w:r>
        <w:rPr>
          <w:rFonts w:ascii="Courier New" w:hAnsi="Courier New" w:cs="Courier New"/>
          <w:i w:val="0"/>
          <w:sz w:val="18"/>
          <w:szCs w:val="18"/>
          <w:lang w:val="en-US"/>
        </w:rPr>
        <w:t> </w:t>
      </w:r>
      <w:r>
        <w:rPr>
          <w:rFonts w:ascii="GHEA Grapalat" w:hAnsi="GHEA Grapalat"/>
          <w:i w:val="0"/>
          <w:sz w:val="18"/>
          <w:szCs w:val="18"/>
        </w:rPr>
        <w:t>(тридцать тысяч) драмов РА, которая должна быть перечислена на</w:t>
      </w:r>
      <w:r>
        <w:rPr>
          <w:rFonts w:ascii="Courier New" w:hAnsi="Courier New" w:cs="Courier New"/>
          <w:i w:val="0"/>
          <w:sz w:val="18"/>
          <w:szCs w:val="18"/>
          <w:lang w:val="en-US"/>
        </w:rPr>
        <w:t> </w:t>
      </w:r>
      <w:r>
        <w:rPr>
          <w:rFonts w:ascii="GHEA Grapalat" w:hAnsi="GHEA Grapalat"/>
          <w:i w:val="0"/>
          <w:sz w:val="18"/>
          <w:szCs w:val="18"/>
        </w:rPr>
        <w:t>казначейский счет № 900008000482, открытый на имя Министерства финансов Республики Армения.</w:t>
      </w:r>
    </w:p>
    <w:p w:rsidR="005E5972" w:rsidRDefault="005E5972" w:rsidP="00E56072">
      <w:pPr>
        <w:pStyle w:val="BodyTextIndent"/>
        <w:widowControl w:val="0"/>
        <w:spacing w:line="240" w:lineRule="auto"/>
        <w:ind w:firstLine="567"/>
        <w:rPr>
          <w:rFonts w:ascii="GHEA Grapalat" w:hAnsi="GHEA Grapalat"/>
          <w:i w:val="0"/>
          <w:sz w:val="18"/>
          <w:szCs w:val="18"/>
        </w:rPr>
      </w:pPr>
      <w:r>
        <w:rPr>
          <w:rFonts w:ascii="GHEA Grapalat" w:hAnsi="GHEA Grapalat"/>
          <w:i w:val="0"/>
          <w:sz w:val="18"/>
          <w:szCs w:val="18"/>
        </w:rPr>
        <w:t>Для получения дополнительной информации, связанной с настоящим</w:t>
      </w:r>
      <w:r>
        <w:rPr>
          <w:rFonts w:ascii="Courier New" w:hAnsi="Courier New" w:cs="Courier New"/>
          <w:i w:val="0"/>
          <w:sz w:val="18"/>
          <w:szCs w:val="18"/>
          <w:lang w:val="en-US"/>
        </w:rPr>
        <w:t> </w:t>
      </w:r>
      <w:r>
        <w:rPr>
          <w:rFonts w:ascii="GHEA Grapalat" w:hAnsi="GHEA Grapalat"/>
          <w:i w:val="0"/>
          <w:sz w:val="18"/>
          <w:szCs w:val="18"/>
        </w:rPr>
        <w:t>объявлением, можете обратиться к секретарю Оценочной комиссии Э.Григорян</w:t>
      </w:r>
    </w:p>
    <w:p w:rsidR="005E5972" w:rsidRDefault="005E5972" w:rsidP="005E5972">
      <w:pPr>
        <w:pStyle w:val="BodyTextIndent"/>
        <w:widowControl w:val="0"/>
        <w:spacing w:line="240" w:lineRule="auto"/>
        <w:ind w:left="1701" w:firstLine="0"/>
        <w:rPr>
          <w:rFonts w:ascii="GHEA Grapalat" w:hAnsi="GHEA Grapalat"/>
          <w:i w:val="0"/>
          <w:sz w:val="18"/>
          <w:szCs w:val="18"/>
          <w:u w:val="single"/>
        </w:rPr>
      </w:pPr>
      <w:r>
        <w:rPr>
          <w:rFonts w:ascii="GHEA Grapalat" w:hAnsi="GHEA Grapalat"/>
          <w:i w:val="0"/>
          <w:sz w:val="18"/>
          <w:szCs w:val="18"/>
        </w:rPr>
        <w:t>Телефон +37410244974_</w:t>
      </w:r>
    </w:p>
    <w:p w:rsidR="005E5972" w:rsidRPr="00A54B0E" w:rsidRDefault="005E5972" w:rsidP="005E5972">
      <w:pPr>
        <w:pStyle w:val="BodyTextIndent"/>
        <w:widowControl w:val="0"/>
        <w:spacing w:line="240" w:lineRule="auto"/>
        <w:ind w:left="1701" w:firstLine="0"/>
        <w:rPr>
          <w:rFonts w:ascii="GHEA Grapalat" w:hAnsi="GHEA Grapalat"/>
          <w:i w:val="0"/>
          <w:sz w:val="18"/>
          <w:szCs w:val="18"/>
          <w:u w:val="single"/>
          <w:lang w:val="en-US"/>
        </w:rPr>
      </w:pPr>
      <w:r>
        <w:rPr>
          <w:rFonts w:ascii="GHEA Grapalat" w:hAnsi="GHEA Grapalat"/>
          <w:i w:val="0"/>
          <w:sz w:val="18"/>
          <w:szCs w:val="18"/>
        </w:rPr>
        <w:t xml:space="preserve">Электронная почта </w:t>
      </w:r>
      <w:hyperlink r:id="rId9" w:history="1">
        <w:r w:rsidR="00A54B0E" w:rsidRPr="00A70352">
          <w:rPr>
            <w:rStyle w:val="Hyperlink"/>
            <w:rFonts w:ascii="GHEA Grapalat" w:hAnsi="GHEA Grapalat"/>
            <w:i w:val="0"/>
            <w:sz w:val="18"/>
            <w:szCs w:val="18"/>
          </w:rPr>
          <w:t>protender.itender@gmail.com</w:t>
        </w:r>
      </w:hyperlink>
      <w:r w:rsidR="00A54B0E">
        <w:rPr>
          <w:rFonts w:ascii="GHEA Grapalat" w:hAnsi="GHEA Grapalat"/>
          <w:i w:val="0"/>
          <w:sz w:val="18"/>
          <w:szCs w:val="18"/>
          <w:lang w:val="en-US"/>
        </w:rPr>
        <w:t xml:space="preserve"> </w:t>
      </w:r>
    </w:p>
    <w:p w:rsidR="005E5972" w:rsidRDefault="005E5972" w:rsidP="005E5972">
      <w:pPr>
        <w:rPr>
          <w:lang w:val="en-US" w:eastAsia="en-US" w:bidi="ar-SA"/>
        </w:rPr>
      </w:pPr>
      <w:r>
        <w:rPr>
          <w:rFonts w:ascii="GHEA Grapalat" w:hAnsi="GHEA Grapalat"/>
          <w:sz w:val="18"/>
          <w:szCs w:val="18"/>
        </w:rPr>
        <w:t>Заказчик ՞</w:t>
      </w:r>
      <w:r w:rsidR="00C8571C">
        <w:rPr>
          <w:rFonts w:ascii="GHEA Grapalat" w:hAnsi="GHEA Grapalat"/>
          <w:sz w:val="18"/>
          <w:szCs w:val="18"/>
        </w:rPr>
        <w:t>РЕСПУБЛИКАНСКИЙ ЦЕНТР ГУМАНИТАРНОЙ ПОМОЩИ» МИНИСТЕРСТВА ЗДРАВООХРАНЕНИЯ РА</w:t>
      </w:r>
      <w:r>
        <w:rPr>
          <w:rFonts w:ascii="GHEA Grapalat" w:hAnsi="GHEA Grapalat" w:cs="Sylfaen"/>
          <w:b/>
        </w:rPr>
        <w:t xml:space="preserve"> </w:t>
      </w:r>
      <w:r>
        <w:rPr>
          <w:rFonts w:ascii="GHEA Grapalat" w:hAnsi="GHEA Grapalat" w:cs="Sylfaen"/>
          <w:b/>
        </w:rPr>
        <w:br w:type="page"/>
      </w:r>
    </w:p>
    <w:p w:rsidR="00096865" w:rsidRPr="009044F1" w:rsidRDefault="005E5972" w:rsidP="005E5972">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 xml:space="preserve"> </w:t>
      </w:r>
      <w:r w:rsidR="00096865" w:rsidRPr="009044F1">
        <w:rPr>
          <w:rFonts w:ascii="GHEA Grapalat" w:hAnsi="GHEA Grapalat"/>
          <w:i/>
        </w:rPr>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050652">
        <w:rPr>
          <w:rFonts w:ascii="GHEA Grapalat" w:hAnsi="GHEA Grapalat"/>
        </w:rPr>
        <w:t>запрос котировок</w:t>
      </w:r>
      <w:r w:rsidRPr="009044F1">
        <w:rPr>
          <w:rFonts w:ascii="GHEA Grapalat" w:hAnsi="GHEA Grapalat"/>
        </w:rPr>
        <w:t>а</w:t>
      </w:r>
      <w:r w:rsidR="001B32D9" w:rsidRPr="001B32D9">
        <w:rPr>
          <w:rFonts w:ascii="GHEA Grapalat" w:hAnsi="GHEA Grapalat" w:cs="Sylfaen"/>
          <w:i/>
        </w:rPr>
        <w:br/>
      </w:r>
      <w:r w:rsidR="00096865" w:rsidRPr="009044F1">
        <w:rPr>
          <w:rFonts w:ascii="GHEA Grapalat" w:hAnsi="GHEA Grapalat"/>
          <w:i/>
        </w:rPr>
        <w:t xml:space="preserve">под кодом </w:t>
      </w:r>
      <w:r w:rsidR="00351202">
        <w:rPr>
          <w:rFonts w:ascii="GHEA Grapalat" w:hAnsi="GHEA Grapalat"/>
          <w:i/>
        </w:rPr>
        <w:t>MOHK-GHAPDZB-20/6</w:t>
      </w:r>
      <w:r w:rsidR="00096865" w:rsidRPr="009044F1">
        <w:rPr>
          <w:rFonts w:ascii="GHEA Grapalat" w:hAnsi="GHEA Grapalat"/>
          <w:i/>
        </w:rPr>
        <w:t xml:space="preserve"> </w:t>
      </w:r>
      <w:r w:rsidR="001B32D9" w:rsidRPr="001B32D9">
        <w:rPr>
          <w:rFonts w:ascii="GHEA Grapalat" w:hAnsi="GHEA Grapalat" w:cs="Times Armenian"/>
          <w:i/>
        </w:rPr>
        <w:br/>
      </w:r>
      <w:r w:rsidR="005E5972">
        <w:rPr>
          <w:rFonts w:ascii="GHEA Grapalat" w:hAnsi="GHEA Grapalat"/>
          <w:i/>
        </w:rPr>
        <w:t>№</w:t>
      </w:r>
      <w:r w:rsidR="005E5972">
        <w:rPr>
          <w:rFonts w:ascii="GHEA Grapalat" w:hAnsi="GHEA Grapalat"/>
          <w:i/>
          <w:lang w:val="en-US"/>
        </w:rPr>
        <w:t>2</w:t>
      </w:r>
      <w:r w:rsidR="00096865" w:rsidRPr="009044F1">
        <w:rPr>
          <w:rFonts w:ascii="GHEA Grapalat" w:hAnsi="GHEA Grapalat"/>
          <w:i/>
        </w:rPr>
        <w:t xml:space="preserve">_ от </w:t>
      </w:r>
      <w:r w:rsidR="001C61C6">
        <w:rPr>
          <w:rFonts w:ascii="GHEA Grapalat" w:hAnsi="GHEA Grapalat"/>
          <w:i/>
          <w:lang w:val="en-US"/>
        </w:rPr>
        <w:t>16</w:t>
      </w:r>
      <w:bookmarkStart w:id="0" w:name="_GoBack"/>
      <w:bookmarkEnd w:id="0"/>
      <w:r w:rsidR="00E56072" w:rsidRPr="00260EA5">
        <w:rPr>
          <w:rFonts w:ascii="GHEA Grapalat" w:hAnsi="GHEA Grapalat"/>
          <w:i/>
          <w:lang w:val="en-US"/>
        </w:rPr>
        <w:t>/09/2020</w:t>
      </w:r>
      <w:r w:rsidR="009F10E4" w:rsidRPr="00260EA5">
        <w:rPr>
          <w:rFonts w:ascii="GHEA Grapalat" w:hAnsi="GHEA Grapalat"/>
          <w:i/>
        </w:rPr>
        <w:t xml:space="preserve"> </w:t>
      </w:r>
      <w:r w:rsidR="00096865" w:rsidRPr="00260EA5">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5E5972" w:rsidRDefault="00A76C15" w:rsidP="005E5972">
      <w:pPr>
        <w:pStyle w:val="BodyText"/>
        <w:widowControl w:val="0"/>
        <w:spacing w:after="0"/>
        <w:ind w:right="-7" w:firstLine="567"/>
        <w:jc w:val="center"/>
        <w:rPr>
          <w:rFonts w:ascii="GHEA Grapalat" w:hAnsi="GHEA Grapalat"/>
        </w:rPr>
      </w:pPr>
      <w:r w:rsidRPr="009044F1">
        <w:rPr>
          <w:rFonts w:ascii="GHEA Grapalat" w:hAnsi="GHEA Grapalat"/>
          <w:i/>
        </w:rPr>
        <w:t>"</w:t>
      </w:r>
      <w:r w:rsidR="005E5972" w:rsidRPr="005E5972">
        <w:rPr>
          <w:rFonts w:ascii="GHEA Grapalat" w:hAnsi="GHEA Grapalat"/>
          <w:i/>
        </w:rPr>
        <w:t xml:space="preserve"> </w:t>
      </w:r>
      <w:r w:rsidR="00E56072">
        <w:rPr>
          <w:rFonts w:ascii="GHEA Grapalat" w:hAnsi="GHEA Grapalat"/>
          <w:i/>
        </w:rPr>
        <w:t>РЕСПУБЛИКАНСКИЙ ЦЕНТР ГУМАНИТАРНОЙ ПОМОЩИ» МИНИСТЕРСТВА ЗДРАВООХРАНЕНИЯ РА</w:t>
      </w:r>
    </w:p>
    <w:p w:rsidR="005E5972" w:rsidRDefault="005E5972" w:rsidP="005E5972">
      <w:pPr>
        <w:pStyle w:val="BodyText"/>
        <w:widowControl w:val="0"/>
        <w:spacing w:after="0"/>
        <w:ind w:right="-7" w:firstLine="567"/>
        <w:jc w:val="center"/>
        <w:rPr>
          <w:rFonts w:ascii="GHEA Grapalat" w:hAnsi="GHEA Grapalat"/>
        </w:rPr>
      </w:pPr>
    </w:p>
    <w:p w:rsidR="005E5972" w:rsidRDefault="005E5972" w:rsidP="005E5972">
      <w:pPr>
        <w:pStyle w:val="BodyText"/>
        <w:widowControl w:val="0"/>
        <w:spacing w:after="0"/>
        <w:ind w:right="-7" w:firstLine="567"/>
        <w:jc w:val="center"/>
        <w:rPr>
          <w:rFonts w:ascii="GHEA Grapalat" w:hAnsi="GHEA Grapalat"/>
        </w:rPr>
      </w:pPr>
    </w:p>
    <w:p w:rsidR="005E5972" w:rsidRDefault="005E5972" w:rsidP="005E5972">
      <w:pPr>
        <w:pStyle w:val="BodyText"/>
        <w:widowControl w:val="0"/>
        <w:spacing w:after="0"/>
        <w:ind w:right="-7" w:firstLine="567"/>
        <w:jc w:val="center"/>
        <w:rPr>
          <w:rFonts w:ascii="GHEA Grapalat" w:hAnsi="GHEA Grapalat"/>
        </w:rPr>
      </w:pPr>
    </w:p>
    <w:p w:rsidR="005E5972" w:rsidRDefault="005E5972" w:rsidP="005E5972">
      <w:pPr>
        <w:pStyle w:val="BodyText"/>
        <w:widowControl w:val="0"/>
        <w:spacing w:after="0"/>
        <w:ind w:right="-7" w:firstLine="567"/>
        <w:jc w:val="center"/>
        <w:rPr>
          <w:rFonts w:ascii="GHEA Grapalat" w:hAnsi="GHEA Grapalat" w:cs="Sylfaen"/>
        </w:rPr>
      </w:pPr>
      <w:r>
        <w:rPr>
          <w:rFonts w:ascii="GHEA Grapalat" w:hAnsi="GHEA Grapalat"/>
        </w:rPr>
        <w:t>ПРИГЛАШЕНИЕ</w:t>
      </w:r>
    </w:p>
    <w:p w:rsidR="005E5972" w:rsidRDefault="005E5972" w:rsidP="005E5972">
      <w:pPr>
        <w:pStyle w:val="BodyText"/>
        <w:widowControl w:val="0"/>
        <w:spacing w:after="0"/>
        <w:ind w:right="-7" w:firstLine="567"/>
        <w:jc w:val="center"/>
        <w:rPr>
          <w:rFonts w:ascii="GHEA Grapalat" w:hAnsi="GHEA Grapalat" w:cs="Sylfaen"/>
        </w:rPr>
      </w:pPr>
    </w:p>
    <w:p w:rsidR="005E5972" w:rsidRDefault="005E5972" w:rsidP="005E5972">
      <w:pPr>
        <w:pStyle w:val="BodyText"/>
        <w:widowControl w:val="0"/>
        <w:spacing w:after="0"/>
        <w:ind w:right="-7" w:firstLine="567"/>
        <w:jc w:val="center"/>
        <w:rPr>
          <w:rFonts w:ascii="GHEA Grapalat" w:hAnsi="GHEA Grapalat" w:cs="Sylfaen"/>
        </w:rPr>
      </w:pPr>
    </w:p>
    <w:p w:rsidR="005E5972" w:rsidRDefault="005E5972" w:rsidP="005E5972">
      <w:pPr>
        <w:pStyle w:val="BodyText"/>
        <w:widowControl w:val="0"/>
        <w:spacing w:after="0"/>
        <w:ind w:right="-7"/>
        <w:jc w:val="center"/>
        <w:rPr>
          <w:rFonts w:ascii="GHEA Grapalat" w:hAnsi="GHEA Grapalat"/>
        </w:rPr>
      </w:pPr>
      <w:r>
        <w:rPr>
          <w:rFonts w:ascii="GHEA Grapalat" w:hAnsi="GHEA Grapalat"/>
        </w:rPr>
        <w:t xml:space="preserve">НА </w:t>
      </w:r>
      <w:r w:rsidR="00050652">
        <w:rPr>
          <w:rFonts w:ascii="GHEA Grapalat" w:hAnsi="GHEA Grapalat"/>
        </w:rPr>
        <w:t>ЗАПРОС КОТИРОВОК</w:t>
      </w:r>
      <w:r>
        <w:rPr>
          <w:rFonts w:ascii="GHEA Grapalat" w:hAnsi="GHEA Grapalat"/>
        </w:rPr>
        <w:t>, ОБЪЯВЛЕННЫЙ С ЦЕЛЬЮ ПРИОБРЕТЕНИЯ "</w:t>
      </w:r>
      <w:r w:rsidR="00E56072">
        <w:rPr>
          <w:rFonts w:ascii="GHEA Grapalat" w:hAnsi="GHEA Grapalat"/>
          <w:szCs w:val="20"/>
        </w:rPr>
        <w:t>ДВЕРИ և ОФИСНАЯ МЕБЕЛЬ</w:t>
      </w:r>
      <w:r>
        <w:rPr>
          <w:rFonts w:ascii="GHEA Grapalat" w:hAnsi="GHEA Grapalat"/>
        </w:rPr>
        <w:t>" ДЛЯ НУЖД ՞</w:t>
      </w:r>
      <w:r w:rsidR="00C8571C">
        <w:rPr>
          <w:rFonts w:ascii="GHEA Grapalat" w:hAnsi="GHEA Grapalat"/>
        </w:rPr>
        <w:t>РЕСПУБЛИКАНСКИЙ ЦЕНТР ГУМАНИТАРНОЙ ПОМОЩИ» МИНИСТЕРСТВА ЗДРАВООХРАНЕНИЯ РА</w:t>
      </w:r>
    </w:p>
    <w:p w:rsidR="005E5972" w:rsidRDefault="005E5972" w:rsidP="005E5972">
      <w:pPr>
        <w:pStyle w:val="BodyText"/>
        <w:widowControl w:val="0"/>
        <w:spacing w:after="0"/>
        <w:ind w:right="-7" w:firstLine="567"/>
        <w:jc w:val="center"/>
        <w:rPr>
          <w:rFonts w:ascii="GHEA Grapalat" w:hAnsi="GHEA Grapalat"/>
        </w:rPr>
      </w:pPr>
    </w:p>
    <w:p w:rsidR="005E5972" w:rsidRDefault="005E5972" w:rsidP="005E5972">
      <w:pPr>
        <w:pStyle w:val="BodyText"/>
        <w:widowControl w:val="0"/>
        <w:spacing w:after="0"/>
        <w:ind w:right="-7" w:firstLine="567"/>
        <w:jc w:val="center"/>
        <w:rPr>
          <w:rFonts w:ascii="GHEA Grapalat" w:hAnsi="GHEA Grapalat"/>
        </w:rPr>
      </w:pPr>
    </w:p>
    <w:p w:rsidR="005E5972" w:rsidRDefault="005E5972" w:rsidP="005E5972">
      <w:pPr>
        <w:rPr>
          <w:rFonts w:ascii="GHEA Grapalat" w:hAnsi="GHEA Grapalat"/>
        </w:rPr>
      </w:pPr>
    </w:p>
    <w:p w:rsidR="005E5972" w:rsidRDefault="005E5972" w:rsidP="005E5972">
      <w:pPr>
        <w:widowControl w:val="0"/>
        <w:ind w:firstLine="567"/>
        <w:jc w:val="both"/>
        <w:rPr>
          <w:rFonts w:ascii="GHEA Grapalat" w:hAnsi="GHEA Grapalat"/>
          <w:i/>
          <w:lang w:val="en-US"/>
        </w:rPr>
      </w:pPr>
      <w:r>
        <w:rPr>
          <w:rFonts w:ascii="GHEA Grapalat" w:hAnsi="GHEA Grapalat"/>
          <w:i/>
        </w:rPr>
        <w:t>Уважаемый участник, прежде чем составить и подать заявку просим Вас</w:t>
      </w:r>
      <w:r>
        <w:rPr>
          <w:rFonts w:ascii="Courier New" w:hAnsi="Courier New" w:cs="Courier New"/>
          <w:i/>
          <w:lang w:val="en-US"/>
        </w:rPr>
        <w:t> </w:t>
      </w:r>
      <w:r>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5972" w:rsidRDefault="005E5972" w:rsidP="005E5972">
      <w:pPr>
        <w:widowControl w:val="0"/>
        <w:ind w:firstLine="567"/>
        <w:jc w:val="both"/>
        <w:rPr>
          <w:rFonts w:ascii="GHEA Grapalat" w:hAnsi="GHEA Grapalat"/>
          <w:i/>
          <w:lang w:val="en-US"/>
        </w:rPr>
      </w:pPr>
    </w:p>
    <w:p w:rsidR="005E5972" w:rsidRDefault="005E5972" w:rsidP="005E5972">
      <w:pPr>
        <w:widowControl w:val="0"/>
        <w:ind w:firstLine="567"/>
        <w:jc w:val="both"/>
        <w:rPr>
          <w:rFonts w:ascii="GHEA Grapalat" w:hAnsi="GHEA Grapalat"/>
          <w:i/>
          <w:lang w:val="en-US"/>
        </w:rPr>
      </w:pPr>
    </w:p>
    <w:p w:rsidR="005E5972" w:rsidRDefault="005E5972" w:rsidP="005E5972">
      <w:pPr>
        <w:widowControl w:val="0"/>
        <w:ind w:firstLine="567"/>
        <w:jc w:val="both"/>
        <w:rPr>
          <w:rFonts w:ascii="GHEA Grapalat" w:hAnsi="GHEA Grapalat"/>
          <w:i/>
          <w:lang w:val="en-US"/>
        </w:rPr>
      </w:pPr>
    </w:p>
    <w:p w:rsidR="005E5972" w:rsidRDefault="005E5972" w:rsidP="005E5972">
      <w:pPr>
        <w:widowControl w:val="0"/>
        <w:ind w:firstLine="567"/>
        <w:jc w:val="both"/>
        <w:rPr>
          <w:rFonts w:ascii="GHEA Grapalat" w:hAnsi="GHEA Grapalat"/>
          <w:i/>
          <w:lang w:val="en-US"/>
        </w:rPr>
      </w:pPr>
    </w:p>
    <w:p w:rsidR="005E5972" w:rsidRDefault="005E5972" w:rsidP="005E5972">
      <w:pPr>
        <w:widowControl w:val="0"/>
        <w:ind w:firstLine="567"/>
        <w:jc w:val="both"/>
        <w:rPr>
          <w:rFonts w:ascii="GHEA Grapalat" w:hAnsi="GHEA Grapalat"/>
          <w:i/>
          <w:lang w:val="en-US"/>
        </w:rPr>
      </w:pPr>
    </w:p>
    <w:p w:rsidR="005E5972" w:rsidRDefault="005E5972" w:rsidP="005E5972">
      <w:pPr>
        <w:widowControl w:val="0"/>
        <w:ind w:firstLine="567"/>
        <w:jc w:val="both"/>
        <w:rPr>
          <w:rFonts w:ascii="GHEA Grapalat" w:hAnsi="GHEA Grapalat"/>
          <w:i/>
          <w:lang w:val="en-US"/>
        </w:rPr>
      </w:pPr>
    </w:p>
    <w:p w:rsidR="005E5972" w:rsidRPr="005E5972" w:rsidRDefault="005E5972" w:rsidP="005E5972">
      <w:pPr>
        <w:widowControl w:val="0"/>
        <w:ind w:firstLine="567"/>
        <w:jc w:val="both"/>
        <w:rPr>
          <w:rFonts w:ascii="GHEA Grapalat" w:hAnsi="GHEA Grapalat" w:cs="Sylfaen"/>
          <w:i/>
          <w:lang w:val="en-US"/>
        </w:rPr>
      </w:pPr>
    </w:p>
    <w:p w:rsidR="005E5972" w:rsidRDefault="005E5972" w:rsidP="005E5972">
      <w:pPr>
        <w:widowControl w:val="0"/>
        <w:ind w:firstLine="567"/>
        <w:jc w:val="both"/>
        <w:rPr>
          <w:rFonts w:ascii="GHEA Grapalat" w:hAnsi="GHEA Grapalat"/>
          <w:i/>
        </w:rPr>
      </w:pPr>
    </w:p>
    <w:p w:rsidR="001A43A4" w:rsidRPr="009044F1" w:rsidRDefault="005E5972" w:rsidP="005E5972">
      <w:pPr>
        <w:pStyle w:val="BodyText"/>
        <w:widowControl w:val="0"/>
        <w:spacing w:after="160"/>
        <w:ind w:right="-7" w:firstLine="567"/>
        <w:jc w:val="center"/>
        <w:rPr>
          <w:rFonts w:ascii="GHEA Grapalat" w:hAnsi="GHEA Grapalat" w:cs="Sylfaen"/>
          <w:i/>
        </w:rPr>
      </w:pPr>
      <w:r w:rsidRPr="009044F1">
        <w:rPr>
          <w:rFonts w:ascii="GHEA Grapalat" w:hAnsi="GHEA Grapalat"/>
          <w:i/>
        </w:rPr>
        <w:t xml:space="preserve"> </w:t>
      </w:r>
      <w:r w:rsidR="00096865"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00096865"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5E5972" w:rsidRDefault="005E5972" w:rsidP="005E5972">
      <w:pPr>
        <w:widowControl w:val="0"/>
        <w:jc w:val="center"/>
        <w:rPr>
          <w:rFonts w:ascii="GHEA Grapalat" w:hAnsi="GHEA Grapalat"/>
          <w:b/>
        </w:rPr>
      </w:pPr>
      <w:r>
        <w:rPr>
          <w:rFonts w:ascii="GHEA Grapalat" w:hAnsi="GHEA Grapalat"/>
          <w:b/>
        </w:rPr>
        <w:lastRenderedPageBreak/>
        <w:t>СОДЕРЖАНИЕ</w:t>
      </w:r>
    </w:p>
    <w:p w:rsidR="005E5972" w:rsidRDefault="005E5972" w:rsidP="005E5972">
      <w:pPr>
        <w:widowControl w:val="0"/>
        <w:ind w:firstLine="567"/>
        <w:jc w:val="center"/>
        <w:rPr>
          <w:rFonts w:ascii="GHEA Grapalat" w:hAnsi="GHEA Grapalat"/>
          <w:i/>
        </w:rPr>
      </w:pPr>
    </w:p>
    <w:p w:rsidR="005E5972" w:rsidRDefault="005E5972" w:rsidP="005E5972">
      <w:pPr>
        <w:pStyle w:val="BodyText"/>
        <w:widowControl w:val="0"/>
        <w:spacing w:after="0"/>
        <w:ind w:right="-7"/>
        <w:jc w:val="center"/>
        <w:rPr>
          <w:rFonts w:ascii="GHEA Grapalat" w:hAnsi="GHEA Grapalat"/>
        </w:rPr>
      </w:pPr>
      <w:r>
        <w:rPr>
          <w:rFonts w:ascii="GHEA Grapalat" w:hAnsi="GHEA Grapalat"/>
        </w:rPr>
        <w:t>НА ЗАПРОС КОТИРОВОК, ОБЪЯВЛЕННЫЙ С ЦЕЛЬЮ ПРИОБРЕТЕНИЯ "</w:t>
      </w:r>
      <w:r w:rsidR="00E56072">
        <w:rPr>
          <w:rFonts w:ascii="GHEA Grapalat" w:hAnsi="GHEA Grapalat"/>
          <w:szCs w:val="20"/>
        </w:rPr>
        <w:t>ДВЕРИ և ОФИСНАЯ МЕБЕЛЬ</w:t>
      </w:r>
      <w:r>
        <w:rPr>
          <w:rFonts w:ascii="GHEA Grapalat" w:hAnsi="GHEA Grapalat"/>
        </w:rPr>
        <w:t>" ДЛЯ НУЖД ՞</w:t>
      </w:r>
      <w:r w:rsidR="00C8571C">
        <w:rPr>
          <w:rFonts w:ascii="GHEA Grapalat" w:hAnsi="GHEA Grapalat"/>
        </w:rPr>
        <w:t>РЕСПУБЛИКАНСКИЙ ЦЕНТР ГУМАНИТАРНОЙ ПОМОЩИ» МИНИСТЕРСТВА ЗДРАВООХРАНЕНИЯ РА</w:t>
      </w:r>
    </w:p>
    <w:p w:rsidR="005E5972" w:rsidRPr="005E5972" w:rsidRDefault="005E5972" w:rsidP="005E5972">
      <w:pPr>
        <w:widowControl w:val="0"/>
        <w:tabs>
          <w:tab w:val="left" w:pos="5954"/>
        </w:tabs>
        <w:ind w:firstLine="567"/>
        <w:rPr>
          <w:rFonts w:ascii="GHEA Grapalat" w:hAnsi="GHEA Grapalat"/>
          <w:sz w:val="20"/>
          <w:szCs w:val="20"/>
          <w:lang w:val="en-US"/>
        </w:rPr>
      </w:pPr>
    </w:p>
    <w:p w:rsidR="005E5972" w:rsidRDefault="005E5972" w:rsidP="005E5972">
      <w:pPr>
        <w:widowControl w:val="0"/>
        <w:ind w:firstLine="567"/>
        <w:jc w:val="center"/>
        <w:rPr>
          <w:rFonts w:ascii="GHEA Grapalat" w:hAnsi="GHEA Grapalat"/>
        </w:rPr>
      </w:pPr>
    </w:p>
    <w:p w:rsidR="005E5972" w:rsidRDefault="005E5972" w:rsidP="005E5972">
      <w:pPr>
        <w:widowControl w:val="0"/>
        <w:jc w:val="center"/>
        <w:rPr>
          <w:rFonts w:ascii="GHEA Grapalat" w:hAnsi="GHEA Grapalat"/>
          <w:i/>
        </w:rPr>
      </w:pPr>
      <w:r>
        <w:rPr>
          <w:rFonts w:ascii="GHEA Grapalat" w:hAnsi="GHEA Grapalat"/>
          <w:b/>
        </w:rPr>
        <w:t xml:space="preserve">ПРИГЛАШЕНИЯ НА ЗАПРОС КОТИРОВОК, </w:t>
      </w:r>
      <w:r>
        <w:rPr>
          <w:rFonts w:ascii="GHEA Grapalat" w:hAnsi="GHEA Grapalat"/>
          <w:b/>
        </w:rPr>
        <w:br/>
        <w:t>ОБЪЯВЛЕННЫЙ С ЦЕЛЬЮ ПРИОБРЕТЕНИЯ</w:t>
      </w:r>
    </w:p>
    <w:p w:rsidR="005E5972" w:rsidRDefault="005E5972" w:rsidP="005E5972">
      <w:pPr>
        <w:widowControl w:val="0"/>
        <w:jc w:val="center"/>
        <w:rPr>
          <w:rFonts w:ascii="GHEA Grapalat" w:hAnsi="GHEA Grapalat" w:cs="Sylfaen"/>
          <w:b/>
        </w:rPr>
      </w:pPr>
    </w:p>
    <w:p w:rsidR="005E5972" w:rsidRDefault="005E5972" w:rsidP="005E5972">
      <w:pPr>
        <w:widowControl w:val="0"/>
        <w:jc w:val="center"/>
        <w:rPr>
          <w:rFonts w:ascii="GHEA Grapalat" w:hAnsi="GHEA Grapalat"/>
          <w:b/>
        </w:rPr>
      </w:pPr>
      <w:r>
        <w:rPr>
          <w:rFonts w:ascii="GHEA Grapalat" w:hAnsi="GHEA Grapalat"/>
          <w:b/>
        </w:rPr>
        <w:t>ЧАСТЬ I.</w:t>
      </w:r>
    </w:p>
    <w:p w:rsidR="00096865" w:rsidRPr="009044F1" w:rsidRDefault="005E5972" w:rsidP="005E5972">
      <w:pPr>
        <w:widowControl w:val="0"/>
        <w:tabs>
          <w:tab w:val="left" w:pos="1134"/>
        </w:tabs>
        <w:spacing w:after="160"/>
        <w:ind w:left="1134" w:hanging="567"/>
        <w:jc w:val="both"/>
        <w:rPr>
          <w:rFonts w:ascii="GHEA Grapalat" w:hAnsi="GHEA Grapalat"/>
        </w:rPr>
      </w:pPr>
      <w:r w:rsidRPr="009044F1">
        <w:rPr>
          <w:rFonts w:ascii="GHEA Grapalat" w:hAnsi="GHEA Grapalat"/>
        </w:rPr>
        <w:t xml:space="preserve"> </w:t>
      </w:r>
      <w:r w:rsidR="00096865"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00096865"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520F57" w:rsidRPr="00135BD5" w:rsidRDefault="00096865" w:rsidP="00135BD5">
      <w:pPr>
        <w:widowControl w:val="0"/>
        <w:tabs>
          <w:tab w:val="left" w:pos="1134"/>
        </w:tabs>
        <w:spacing w:after="160"/>
        <w:ind w:left="1134" w:hanging="567"/>
        <w:jc w:val="both"/>
        <w:rPr>
          <w:rFonts w:ascii="GHEA Grapalat" w:hAnsi="GHEA Grapalat"/>
          <w:lang w:val="en-US"/>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5E5972" w:rsidRDefault="005E5972" w:rsidP="005E5972">
      <w:pPr>
        <w:widowControl w:val="0"/>
        <w:spacing w:after="160"/>
        <w:jc w:val="center"/>
        <w:rPr>
          <w:rFonts w:ascii="GHEA Grapalat" w:hAnsi="GHEA Grapalat"/>
          <w:b/>
          <w:lang w:val="en-US"/>
        </w:rPr>
      </w:pPr>
      <w:r>
        <w:rPr>
          <w:rFonts w:ascii="GHEA Grapalat" w:hAnsi="GHEA Grapalat"/>
          <w:b/>
        </w:rPr>
        <w:t>ЧАСТЬ II.</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B2774F">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5E5972" w:rsidRDefault="00E17B7F" w:rsidP="005E5972">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5E5972">
        <w:rPr>
          <w:rFonts w:ascii="GHEA Grapalat" w:hAnsi="GHEA Grapalat"/>
          <w:spacing w:val="-6"/>
        </w:rPr>
        <w:t xml:space="preserve">               Настоящее Приглашение предоставляется в дополнение к объявлению об </w:t>
      </w:r>
      <w:r w:rsidR="00050652">
        <w:rPr>
          <w:rFonts w:ascii="GHEA Grapalat" w:hAnsi="GHEA Grapalat"/>
          <w:spacing w:val="-6"/>
        </w:rPr>
        <w:t>запрос котировок</w:t>
      </w:r>
      <w:r w:rsidR="005E5972">
        <w:rPr>
          <w:rFonts w:ascii="GHEA Grapalat" w:hAnsi="GHEA Grapalat"/>
          <w:spacing w:val="-6"/>
        </w:rPr>
        <w:t>е, проводимом</w:t>
      </w:r>
      <w:r w:rsidR="00A54B0E">
        <w:rPr>
          <w:rFonts w:ascii="GHEA Grapalat" w:hAnsi="GHEA Grapalat"/>
          <w:spacing w:val="-6"/>
        </w:rPr>
        <w:t xml:space="preserve"> под кодом </w:t>
      </w:r>
      <w:r w:rsidR="00351202">
        <w:rPr>
          <w:rFonts w:ascii="GHEA Grapalat" w:hAnsi="GHEA Grapalat"/>
          <w:spacing w:val="-6"/>
        </w:rPr>
        <w:t>MOHK-GHAPDZB-20/6</w:t>
      </w:r>
      <w:r w:rsidR="005E5972">
        <w:rPr>
          <w:rFonts w:ascii="GHEA Grapalat" w:hAnsi="GHEA Grapalat"/>
          <w:spacing w:val="-6"/>
        </w:rPr>
        <w:t xml:space="preserve"> (далее — процедура).</w:t>
      </w:r>
    </w:p>
    <w:p w:rsidR="005E5972" w:rsidRDefault="005E5972" w:rsidP="005E5972">
      <w:pPr>
        <w:widowControl w:val="0"/>
        <w:ind w:firstLine="567"/>
        <w:jc w:val="both"/>
        <w:rPr>
          <w:rFonts w:ascii="GHEA Grapalat" w:hAnsi="GHEA Grapalat"/>
        </w:rPr>
      </w:pPr>
      <w:r>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ascii="Courier New" w:hAnsi="Courier New" w:cs="Courier New"/>
          <w:lang w:val="en-US"/>
        </w:rPr>
        <w:t> </w:t>
      </w:r>
      <w:r>
        <w:rPr>
          <w:rFonts w:ascii="GHEA Grapalat" w:hAnsi="GHEA Grapalat"/>
        </w:rPr>
        <w:t>4</w:t>
      </w:r>
      <w:r>
        <w:rPr>
          <w:rFonts w:ascii="Courier New" w:hAnsi="Courier New" w:cs="Courier New"/>
          <w:lang w:val="en-US"/>
        </w:rPr>
        <w:t> </w:t>
      </w:r>
      <w:r>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C8571C">
        <w:rPr>
          <w:rFonts w:ascii="GHEA Grapalat" w:hAnsi="GHEA Grapalat"/>
        </w:rPr>
        <w:t>РЕСПУБЛИКАНСКИЙ ЦЕНТР ГУМАНИТАРНОЙ ПОМОЩИ» МИНИСТЕРСТВА ЗДРАВООХРАНЕНИЯ РА</w:t>
      </w:r>
      <w:r>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5972" w:rsidRDefault="005E5972" w:rsidP="005E5972">
      <w:pPr>
        <w:widowControl w:val="0"/>
        <w:ind w:firstLine="567"/>
        <w:jc w:val="both"/>
        <w:rPr>
          <w:rFonts w:ascii="GHEA Grapalat" w:hAnsi="GHEA Grapalat"/>
        </w:rPr>
      </w:pPr>
      <w:r>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5E5972" w:rsidRDefault="005E5972" w:rsidP="005E5972">
      <w:pPr>
        <w:widowControl w:val="0"/>
        <w:ind w:firstLine="567"/>
        <w:jc w:val="both"/>
        <w:rPr>
          <w:rFonts w:ascii="GHEA Grapalat" w:hAnsi="GHEA Grapalat" w:cs="Times Armenian"/>
        </w:rPr>
      </w:pPr>
      <w:r>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5972" w:rsidRDefault="005E5972" w:rsidP="005E5972">
      <w:pPr>
        <w:pStyle w:val="BodyTextIndent2"/>
        <w:widowControl w:val="0"/>
        <w:spacing w:line="240" w:lineRule="auto"/>
        <w:ind w:firstLine="567"/>
        <w:rPr>
          <w:rFonts w:ascii="GHEA Grapalat" w:hAnsi="GHEA Grapalat"/>
          <w:sz w:val="24"/>
          <w:szCs w:val="24"/>
        </w:rPr>
      </w:pPr>
      <w:r>
        <w:rPr>
          <w:rFonts w:ascii="GHEA Grapalat" w:hAnsi="GHEA Grapalat"/>
          <w:sz w:val="24"/>
          <w:szCs w:val="24"/>
        </w:rPr>
        <w:t xml:space="preserve">Адрес электронной почты секретаря оценочной комиссии </w:t>
      </w:r>
      <w:r>
        <w:rPr>
          <w:rFonts w:ascii="GHEA Grapalat" w:hAnsi="GHEA Grapalat"/>
          <w:szCs w:val="24"/>
        </w:rPr>
        <w:t>"protender.itender@gmail.com</w:t>
      </w:r>
      <w:r w:rsidR="00221779">
        <w:rPr>
          <w:rFonts w:ascii="GHEA Grapalat" w:hAnsi="GHEA Grapalat"/>
          <w:szCs w:val="24"/>
          <w:lang w:val="en-US"/>
        </w:rPr>
        <w:t xml:space="preserve"> </w:t>
      </w:r>
      <w:r>
        <w:rPr>
          <w:rFonts w:ascii="GHEA Grapalat" w:hAnsi="GHEA Grapalat"/>
          <w:sz w:val="24"/>
          <w:szCs w:val="24"/>
        </w:rPr>
        <w:t>".</w:t>
      </w:r>
    </w:p>
    <w:p w:rsidR="00096865" w:rsidRPr="009044F1" w:rsidRDefault="005E5972" w:rsidP="005E5972">
      <w:pPr>
        <w:widowControl w:val="0"/>
        <w:spacing w:after="160"/>
        <w:ind w:hanging="567"/>
        <w:jc w:val="both"/>
        <w:rPr>
          <w:rFonts w:ascii="GHEA Grapalat" w:hAnsi="GHEA Grapalat"/>
        </w:rPr>
      </w:pPr>
      <w:r w:rsidRPr="009044F1">
        <w:rPr>
          <w:rFonts w:ascii="GHEA Grapalat" w:hAnsi="GHEA Grapalat"/>
        </w:rPr>
        <w:t xml:space="preserve"> </w:t>
      </w:r>
      <w:r w:rsidR="00F5653D" w:rsidRPr="009044F1">
        <w:rPr>
          <w:rFonts w:ascii="GHEA Grapalat" w:hAnsi="GHEA Grapalat"/>
        </w:rPr>
        <w:br w:type="page"/>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5E5972" w:rsidRDefault="005E5972" w:rsidP="005E5972">
      <w:pPr>
        <w:pStyle w:val="Heading3"/>
        <w:keepNext w:val="0"/>
        <w:widowControl w:val="0"/>
        <w:tabs>
          <w:tab w:val="left" w:pos="1134"/>
        </w:tabs>
        <w:spacing w:line="240" w:lineRule="auto"/>
        <w:ind w:firstLine="567"/>
        <w:jc w:val="both"/>
        <w:rPr>
          <w:rFonts w:ascii="GHEA Grapalat" w:hAnsi="GHEA Grapalat"/>
          <w:i w:val="0"/>
          <w:sz w:val="24"/>
          <w:szCs w:val="24"/>
          <w:lang w:val="en-US"/>
        </w:rPr>
      </w:pPr>
      <w:r>
        <w:rPr>
          <w:rFonts w:ascii="GHEA Grapalat" w:hAnsi="GHEA Grapalat"/>
          <w:i w:val="0"/>
          <w:sz w:val="24"/>
          <w:szCs w:val="24"/>
        </w:rPr>
        <w:t>1.1.</w:t>
      </w:r>
      <w:r>
        <w:rPr>
          <w:rFonts w:ascii="GHEA Grapalat" w:hAnsi="GHEA Grapalat"/>
          <w:i w:val="0"/>
          <w:sz w:val="24"/>
          <w:szCs w:val="24"/>
        </w:rPr>
        <w:tab/>
        <w:t>Предметом закупки является приобретение "</w:t>
      </w:r>
      <w:r w:rsidR="00E56072">
        <w:rPr>
          <w:rFonts w:ascii="GHEA Grapalat" w:hAnsi="GHEA Grapalat"/>
          <w:i w:val="0"/>
          <w:sz w:val="24"/>
          <w:szCs w:val="24"/>
        </w:rPr>
        <w:t>ДВЕРИ և ОФИСНАЯ МЕБЕЛЬ</w:t>
      </w:r>
      <w:r>
        <w:rPr>
          <w:rFonts w:ascii="GHEA Grapalat" w:hAnsi="GHEA Grapalat"/>
          <w:i w:val="0"/>
          <w:sz w:val="24"/>
          <w:szCs w:val="24"/>
        </w:rPr>
        <w:t>" (далее — также товар) для нужд ՞</w:t>
      </w:r>
      <w:r w:rsidR="00C8571C">
        <w:rPr>
          <w:rFonts w:ascii="GHEA Grapalat" w:hAnsi="GHEA Grapalat"/>
          <w:i w:val="0"/>
          <w:sz w:val="24"/>
          <w:szCs w:val="24"/>
        </w:rPr>
        <w:t>РЕСПУБЛИКАНСКИЙ ЦЕНТР ГУМАНИТАРНОЙ ПОМОЩИ» МИНИСТЕРСТВА ЗДРАВООХРАНЕНИЯ РА</w:t>
      </w:r>
      <w:r>
        <w:rPr>
          <w:rFonts w:ascii="GHEA Grapalat" w:hAnsi="GHEA Grapalat"/>
          <w:i w:val="0"/>
          <w:sz w:val="24"/>
          <w:szCs w:val="24"/>
        </w:rPr>
        <w:t>, которые сгруппированы в лоты "</w:t>
      </w:r>
      <w:r w:rsidR="00E56072">
        <w:rPr>
          <w:rFonts w:ascii="GHEA Grapalat" w:hAnsi="GHEA Grapalat"/>
          <w:i w:val="0"/>
          <w:sz w:val="24"/>
          <w:szCs w:val="24"/>
          <w:lang w:val="en-US"/>
        </w:rPr>
        <w:t>14</w:t>
      </w:r>
      <w:r w:rsidR="00DD3DC8">
        <w:rPr>
          <w:rFonts w:ascii="GHEA Grapalat" w:hAnsi="GHEA Grapalat"/>
          <w:i w:val="0"/>
          <w:sz w:val="24"/>
          <w:szCs w:val="24"/>
          <w:lang w:val="en-US"/>
        </w:rPr>
        <w:t xml:space="preserve"> </w:t>
      </w:r>
      <w:r>
        <w:rPr>
          <w:rFonts w:ascii="GHEA Grapalat" w:hAnsi="GHEA Grapalat"/>
          <w:i w:val="0"/>
          <w:sz w:val="24"/>
          <w:szCs w:val="24"/>
        </w:rPr>
        <w:t>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56072" w:rsidRPr="009044F1" w:rsidTr="005E5972">
        <w:trPr>
          <w:jc w:val="center"/>
        </w:trPr>
        <w:tc>
          <w:tcPr>
            <w:tcW w:w="1530" w:type="dxa"/>
            <w:vAlign w:val="center"/>
          </w:tcPr>
          <w:p w:rsidR="00E56072" w:rsidRPr="009044F1" w:rsidRDefault="00E56072"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tcPr>
          <w:p w:rsidR="00E56072" w:rsidRPr="00E56072" w:rsidRDefault="00E56072" w:rsidP="00765966">
            <w:pPr>
              <w:rPr>
                <w:rFonts w:ascii="GHEA Grapalat" w:hAnsi="GHEA Grapalat"/>
              </w:rPr>
            </w:pPr>
            <w:r w:rsidRPr="00E56072">
              <w:rPr>
                <w:rFonts w:ascii="GHEA Grapalat" w:hAnsi="GHEA Grapalat"/>
              </w:rPr>
              <w:t>Шкаф с 4 складками</w:t>
            </w:r>
          </w:p>
        </w:tc>
      </w:tr>
      <w:tr w:rsidR="00E56072" w:rsidRPr="009044F1" w:rsidTr="005E5972">
        <w:trPr>
          <w:jc w:val="center"/>
        </w:trPr>
        <w:tc>
          <w:tcPr>
            <w:tcW w:w="1530" w:type="dxa"/>
            <w:vAlign w:val="center"/>
          </w:tcPr>
          <w:p w:rsidR="00E56072" w:rsidRPr="009044F1" w:rsidRDefault="00E56072"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tcPr>
          <w:p w:rsidR="00E56072" w:rsidRPr="00E56072" w:rsidRDefault="00E56072" w:rsidP="00765966">
            <w:pPr>
              <w:rPr>
                <w:rFonts w:ascii="GHEA Grapalat" w:hAnsi="GHEA Grapalat"/>
              </w:rPr>
            </w:pPr>
            <w:r w:rsidRPr="00E56072">
              <w:rPr>
                <w:rFonts w:ascii="GHEA Grapalat" w:hAnsi="GHEA Grapalat"/>
              </w:rPr>
              <w:t>Шкаф с 3 складками</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3</w:t>
            </w:r>
          </w:p>
        </w:tc>
        <w:tc>
          <w:tcPr>
            <w:tcW w:w="7704" w:type="dxa"/>
          </w:tcPr>
          <w:p w:rsidR="00E56072" w:rsidRPr="00E56072" w:rsidRDefault="00E56072" w:rsidP="00765966">
            <w:pPr>
              <w:rPr>
                <w:rFonts w:ascii="GHEA Grapalat" w:hAnsi="GHEA Grapalat"/>
              </w:rPr>
            </w:pPr>
            <w:r w:rsidRPr="00E56072">
              <w:rPr>
                <w:rFonts w:ascii="GHEA Grapalat" w:hAnsi="GHEA Grapalat"/>
              </w:rPr>
              <w:t>Офисный стул / руководитель /</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4</w:t>
            </w:r>
          </w:p>
        </w:tc>
        <w:tc>
          <w:tcPr>
            <w:tcW w:w="7704" w:type="dxa"/>
          </w:tcPr>
          <w:p w:rsidR="00E56072" w:rsidRPr="00E56072" w:rsidRDefault="00E56072" w:rsidP="00765966">
            <w:pPr>
              <w:rPr>
                <w:rFonts w:ascii="GHEA Grapalat" w:hAnsi="GHEA Grapalat"/>
              </w:rPr>
            </w:pPr>
            <w:r w:rsidRPr="00E56072">
              <w:rPr>
                <w:rFonts w:ascii="GHEA Grapalat" w:hAnsi="GHEA Grapalat"/>
              </w:rPr>
              <w:t>Стул для офиса / съемный /</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5</w:t>
            </w:r>
          </w:p>
        </w:tc>
        <w:tc>
          <w:tcPr>
            <w:tcW w:w="7704" w:type="dxa"/>
          </w:tcPr>
          <w:p w:rsidR="00E56072" w:rsidRPr="00E56072" w:rsidRDefault="00E56072" w:rsidP="00765966">
            <w:pPr>
              <w:rPr>
                <w:rFonts w:ascii="GHEA Grapalat" w:hAnsi="GHEA Grapalat"/>
              </w:rPr>
            </w:pPr>
            <w:r w:rsidRPr="00E56072">
              <w:rPr>
                <w:rFonts w:ascii="GHEA Grapalat" w:hAnsi="GHEA Grapalat"/>
              </w:rPr>
              <w:t>Стул неподвижный</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6</w:t>
            </w:r>
          </w:p>
        </w:tc>
        <w:tc>
          <w:tcPr>
            <w:tcW w:w="7704" w:type="dxa"/>
          </w:tcPr>
          <w:p w:rsidR="00E56072" w:rsidRPr="00E56072" w:rsidRDefault="00E56072" w:rsidP="00765966">
            <w:pPr>
              <w:rPr>
                <w:rFonts w:ascii="GHEA Grapalat" w:hAnsi="GHEA Grapalat"/>
              </w:rPr>
            </w:pPr>
            <w:r w:rsidRPr="00E56072">
              <w:rPr>
                <w:rFonts w:ascii="GHEA Grapalat" w:hAnsi="GHEA Grapalat"/>
              </w:rPr>
              <w:t>Стол / сторона</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7</w:t>
            </w:r>
          </w:p>
        </w:tc>
        <w:tc>
          <w:tcPr>
            <w:tcW w:w="7704" w:type="dxa"/>
          </w:tcPr>
          <w:p w:rsidR="00E56072" w:rsidRPr="00E56072" w:rsidRDefault="00E56072" w:rsidP="00765966">
            <w:pPr>
              <w:rPr>
                <w:rFonts w:ascii="GHEA Grapalat" w:hAnsi="GHEA Grapalat"/>
              </w:rPr>
            </w:pPr>
            <w:r w:rsidRPr="00E56072">
              <w:rPr>
                <w:rFonts w:ascii="GHEA Grapalat" w:hAnsi="GHEA Grapalat"/>
              </w:rPr>
              <w:t>Мебель для кухни</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8</w:t>
            </w:r>
          </w:p>
        </w:tc>
        <w:tc>
          <w:tcPr>
            <w:tcW w:w="7704" w:type="dxa"/>
          </w:tcPr>
          <w:p w:rsidR="00E56072" w:rsidRPr="00E56072" w:rsidRDefault="00E56072" w:rsidP="00765966">
            <w:pPr>
              <w:rPr>
                <w:rFonts w:ascii="GHEA Grapalat" w:hAnsi="GHEA Grapalat"/>
              </w:rPr>
            </w:pPr>
            <w:r w:rsidRPr="00E56072">
              <w:rPr>
                <w:rFonts w:ascii="GHEA Grapalat" w:hAnsi="GHEA Grapalat"/>
              </w:rPr>
              <w:t>Кухонный стол</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9</w:t>
            </w:r>
          </w:p>
        </w:tc>
        <w:tc>
          <w:tcPr>
            <w:tcW w:w="7704" w:type="dxa"/>
          </w:tcPr>
          <w:p w:rsidR="00E56072" w:rsidRPr="00E56072" w:rsidRDefault="00E56072" w:rsidP="00765966">
            <w:pPr>
              <w:rPr>
                <w:rFonts w:ascii="GHEA Grapalat" w:hAnsi="GHEA Grapalat"/>
              </w:rPr>
            </w:pPr>
            <w:r w:rsidRPr="00E56072">
              <w:rPr>
                <w:rFonts w:ascii="GHEA Grapalat" w:hAnsi="GHEA Grapalat"/>
              </w:rPr>
              <w:t>Стул недвижимость / кухня</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10</w:t>
            </w:r>
          </w:p>
        </w:tc>
        <w:tc>
          <w:tcPr>
            <w:tcW w:w="7704" w:type="dxa"/>
          </w:tcPr>
          <w:p w:rsidR="00E56072" w:rsidRPr="00E56072" w:rsidRDefault="00E56072" w:rsidP="00765966">
            <w:pPr>
              <w:rPr>
                <w:rFonts w:ascii="GHEA Grapalat" w:hAnsi="GHEA Grapalat"/>
              </w:rPr>
            </w:pPr>
            <w:r w:rsidRPr="00E56072">
              <w:rPr>
                <w:rFonts w:ascii="GHEA Grapalat" w:hAnsi="GHEA Grapalat"/>
              </w:rPr>
              <w:t>Металлические ворота</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11</w:t>
            </w:r>
          </w:p>
        </w:tc>
        <w:tc>
          <w:tcPr>
            <w:tcW w:w="7704" w:type="dxa"/>
          </w:tcPr>
          <w:p w:rsidR="00E56072" w:rsidRPr="00E56072" w:rsidRDefault="00E56072" w:rsidP="00765966">
            <w:pPr>
              <w:rPr>
                <w:rFonts w:ascii="GHEA Grapalat" w:hAnsi="GHEA Grapalat"/>
              </w:rPr>
            </w:pPr>
            <w:r w:rsidRPr="00E56072">
              <w:rPr>
                <w:rFonts w:ascii="GHEA Grapalat" w:hAnsi="GHEA Grapalat"/>
              </w:rPr>
              <w:t>Дверь 1 складная металлическая</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12</w:t>
            </w:r>
          </w:p>
        </w:tc>
        <w:tc>
          <w:tcPr>
            <w:tcW w:w="7704" w:type="dxa"/>
          </w:tcPr>
          <w:p w:rsidR="00E56072" w:rsidRPr="00E56072" w:rsidRDefault="00E56072" w:rsidP="00765966">
            <w:pPr>
              <w:rPr>
                <w:rFonts w:ascii="GHEA Grapalat" w:hAnsi="GHEA Grapalat"/>
              </w:rPr>
            </w:pPr>
            <w:r w:rsidRPr="00E56072">
              <w:rPr>
                <w:rFonts w:ascii="GHEA Grapalat" w:hAnsi="GHEA Grapalat"/>
              </w:rPr>
              <w:t>Дверь 2 складная металлическая</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13</w:t>
            </w:r>
          </w:p>
        </w:tc>
        <w:tc>
          <w:tcPr>
            <w:tcW w:w="7704" w:type="dxa"/>
          </w:tcPr>
          <w:p w:rsidR="00E56072" w:rsidRPr="00E56072" w:rsidRDefault="00E56072" w:rsidP="00765966">
            <w:pPr>
              <w:rPr>
                <w:rFonts w:ascii="GHEA Grapalat" w:hAnsi="GHEA Grapalat"/>
              </w:rPr>
            </w:pPr>
            <w:r w:rsidRPr="00E56072">
              <w:rPr>
                <w:rFonts w:ascii="GHEA Grapalat" w:hAnsi="GHEA Grapalat"/>
              </w:rPr>
              <w:t>Дверь 2 складная металлическая</w:t>
            </w:r>
          </w:p>
        </w:tc>
      </w:tr>
      <w:tr w:rsidR="00E56072" w:rsidRPr="009044F1" w:rsidTr="005E5972">
        <w:trPr>
          <w:jc w:val="center"/>
        </w:trPr>
        <w:tc>
          <w:tcPr>
            <w:tcW w:w="1530" w:type="dxa"/>
            <w:vAlign w:val="center"/>
          </w:tcPr>
          <w:p w:rsidR="00E56072" w:rsidRPr="00E56072" w:rsidRDefault="00E56072" w:rsidP="00B46D58">
            <w:pPr>
              <w:pStyle w:val="BodyTextIndent2"/>
              <w:widowControl w:val="0"/>
              <w:spacing w:after="120" w:line="240" w:lineRule="auto"/>
              <w:ind w:firstLine="0"/>
              <w:jc w:val="center"/>
              <w:rPr>
                <w:rFonts w:ascii="GHEA Grapalat" w:hAnsi="GHEA Grapalat"/>
                <w:sz w:val="24"/>
                <w:szCs w:val="24"/>
              </w:rPr>
            </w:pPr>
            <w:r w:rsidRPr="00E56072">
              <w:rPr>
                <w:rFonts w:ascii="GHEA Grapalat" w:hAnsi="GHEA Grapalat"/>
                <w:sz w:val="24"/>
                <w:szCs w:val="24"/>
              </w:rPr>
              <w:t>14</w:t>
            </w:r>
          </w:p>
        </w:tc>
        <w:tc>
          <w:tcPr>
            <w:tcW w:w="7704" w:type="dxa"/>
          </w:tcPr>
          <w:p w:rsidR="00E56072" w:rsidRPr="00E56072" w:rsidRDefault="00E56072" w:rsidP="00765966">
            <w:pPr>
              <w:rPr>
                <w:rFonts w:ascii="GHEA Grapalat" w:hAnsi="GHEA Grapalat"/>
              </w:rPr>
            </w:pPr>
            <w:r w:rsidRPr="00E56072">
              <w:rPr>
                <w:rFonts w:ascii="GHEA Grapalat" w:hAnsi="GHEA Grapalat"/>
              </w:rPr>
              <w:t>Дверь 1 складная металлическая</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w:t>
      </w:r>
      <w:r w:rsidRPr="009044F1">
        <w:rPr>
          <w:rFonts w:ascii="GHEA Grapalat" w:hAnsi="GHEA Grapalat"/>
        </w:rPr>
        <w:lastRenderedPageBreak/>
        <w:t xml:space="preserve">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9044F1">
        <w:rPr>
          <w:rFonts w:ascii="GHEA Grapalat" w:hAnsi="GHEA Grapalat"/>
        </w:rPr>
        <w:lastRenderedPageBreak/>
        <w:t>(консорциумом).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677F1" w:rsidRPr="008B148C" w:rsidRDefault="00C366B6" w:rsidP="008B148C">
      <w:pPr>
        <w:pStyle w:val="BodyTextIndent2"/>
        <w:widowControl w:val="0"/>
        <w:tabs>
          <w:tab w:val="left" w:pos="1134"/>
        </w:tabs>
        <w:spacing w:after="160" w:line="240" w:lineRule="auto"/>
        <w:ind w:firstLine="567"/>
        <w:rPr>
          <w:rFonts w:ascii="GHEA Grapalat" w:hAnsi="GHEA Grapalat" w:cs="Sylfaen"/>
          <w:sz w:val="24"/>
          <w:szCs w:val="24"/>
          <w:lang w:val="en-US"/>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8B148C" w:rsidRDefault="00096865" w:rsidP="008B148C">
      <w:pPr>
        <w:widowControl w:val="0"/>
        <w:tabs>
          <w:tab w:val="left" w:pos="1134"/>
        </w:tabs>
        <w:autoSpaceDE w:val="0"/>
        <w:autoSpaceDN w:val="0"/>
        <w:adjustRightInd w:val="0"/>
        <w:spacing w:after="160"/>
        <w:ind w:firstLine="567"/>
        <w:jc w:val="both"/>
        <w:rPr>
          <w:rFonts w:ascii="GHEA Grapalat" w:hAnsi="GHEA Grapalat" w:cs="Arial Unicode"/>
          <w:lang w:val="en-US"/>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Заявка подается до истечения срока, установленного для этого настоящим </w:t>
      </w:r>
      <w:r w:rsidRPr="009044F1">
        <w:rPr>
          <w:rFonts w:ascii="GHEA Grapalat" w:hAnsi="GHEA Grapalat"/>
          <w:sz w:val="24"/>
          <w:szCs w:val="24"/>
        </w:rPr>
        <w:lastRenderedPageBreak/>
        <w:t>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2774F">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3626A3" w:rsidRPr="003626A3">
        <w:t xml:space="preserve"> </w:t>
      </w:r>
      <w:r w:rsidR="003626A3" w:rsidRPr="003626A3">
        <w:rPr>
          <w:rFonts w:ascii="GHEA Grapalat" w:hAnsi="GHEA Grapalat"/>
          <w:sz w:val="24"/>
          <w:szCs w:val="24"/>
        </w:rPr>
        <w:t xml:space="preserve">Поставка психотропных веществ в </w:t>
      </w:r>
      <w:r w:rsidR="00E56072">
        <w:rPr>
          <w:rFonts w:ascii="GHEA Grapalat" w:hAnsi="GHEA Grapalat"/>
          <w:sz w:val="24"/>
          <w:szCs w:val="24"/>
        </w:rPr>
        <w:t>ДВЕРИ և ОФИСНАЯ МЕБЕЛЬ</w:t>
      </w:r>
      <w:r w:rsidR="003626A3" w:rsidRPr="003626A3">
        <w:rPr>
          <w:rFonts w:ascii="GHEA Grapalat" w:hAnsi="GHEA Grapalat"/>
          <w:sz w:val="24"/>
          <w:szCs w:val="24"/>
        </w:rPr>
        <w:t>а</w:t>
      </w:r>
      <w:r w:rsidR="003626A3" w:rsidRPr="003626A3">
        <w:rPr>
          <w:rFonts w:ascii="GHEA Grapalat" w:hAnsi="GHEA Grapalat"/>
          <w:sz w:val="24"/>
          <w:szCs w:val="24"/>
          <w:vertAlign w:val="subscript"/>
        </w:rPr>
        <w:t xml:space="preserve"> </w:t>
      </w:r>
      <w:r>
        <w:rPr>
          <w:rFonts w:ascii="GHEA Grapalat" w:hAnsi="GHEA Grapalat"/>
          <w:sz w:val="24"/>
          <w:szCs w:val="24"/>
        </w:rPr>
        <w:t>" не позднее, чем "</w:t>
      </w:r>
      <w:r w:rsidR="00C8571C">
        <w:rPr>
          <w:rFonts w:ascii="GHEA Grapalat" w:hAnsi="GHEA Grapalat"/>
          <w:sz w:val="24"/>
          <w:szCs w:val="24"/>
          <w:lang w:val="en-US"/>
        </w:rPr>
        <w:t>11:30</w:t>
      </w:r>
      <w:r w:rsidR="003626A3">
        <w:rPr>
          <w:rFonts w:ascii="GHEA Grapalat" w:hAnsi="GHEA Grapalat"/>
          <w:sz w:val="24"/>
          <w:szCs w:val="24"/>
        </w:rPr>
        <w:t xml:space="preserve">" часов </w:t>
      </w:r>
      <w:r w:rsidR="003626A3">
        <w:rPr>
          <w:rFonts w:ascii="GHEA Grapalat" w:hAnsi="GHEA Grapalat"/>
          <w:sz w:val="24"/>
          <w:szCs w:val="24"/>
          <w:lang w:val="en-US"/>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3626A3" w:rsidRPr="003626A3">
        <w:rPr>
          <w:rFonts w:ascii="GHEA Grapalat" w:hAnsi="GHEA Grapalat"/>
          <w:sz w:val="24"/>
          <w:szCs w:val="24"/>
          <w:lang w:val="en-US"/>
        </w:rPr>
        <w:t xml:space="preserve">Э. </w:t>
      </w:r>
      <w:r w:rsidR="003626A3">
        <w:rPr>
          <w:rFonts w:ascii="GHEA Grapalat" w:hAnsi="GHEA Grapalat"/>
          <w:sz w:val="24"/>
          <w:szCs w:val="24"/>
          <w:lang w:val="en-US"/>
        </w:rPr>
        <w:t>Григорян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lastRenderedPageBreak/>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FootnoteReference"/>
          <w:rFonts w:ascii="GHEA Grapalat" w:hAnsi="GHEA Grapalat" w:cs="Sylfaen"/>
          <w:sz w:val="24"/>
          <w:szCs w:val="24"/>
        </w:rPr>
        <w:footnoteReference w:customMarkFollows="1" w:id="5"/>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46226E" w:rsidRDefault="00220C7C" w:rsidP="0046226E">
      <w:pPr>
        <w:pStyle w:val="BodyTextIndent"/>
        <w:widowControl w:val="0"/>
        <w:tabs>
          <w:tab w:val="left" w:pos="1134"/>
        </w:tabs>
        <w:spacing w:after="160" w:line="240" w:lineRule="auto"/>
        <w:ind w:firstLine="567"/>
        <w:rPr>
          <w:rFonts w:ascii="GHEA Grapalat" w:hAnsi="GHEA Grapalat" w:cs="Sylfaen"/>
          <w:i w:val="0"/>
          <w:sz w:val="24"/>
          <w:szCs w:val="24"/>
          <w:lang w:val="en-US"/>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43463B">
        <w:rPr>
          <w:rFonts w:ascii="GHEA Grapalat" w:hAnsi="GHEA Grapalat"/>
          <w:sz w:val="24"/>
          <w:szCs w:val="24"/>
        </w:rPr>
        <w:t xml:space="preserve">Вскрытие заявок произойдет на </w:t>
      </w:r>
      <w:r w:rsidR="0043463B">
        <w:rPr>
          <w:rFonts w:ascii="GHEA Grapalat" w:hAnsi="GHEA Grapalat"/>
          <w:sz w:val="24"/>
          <w:szCs w:val="24"/>
          <w:lang w:val="en-US"/>
        </w:rPr>
        <w:t>7</w:t>
      </w:r>
      <w:r w:rsidR="0043463B">
        <w:rPr>
          <w:rFonts w:ascii="GHEA Grapalat" w:hAnsi="GHEA Grapalat"/>
          <w:sz w:val="24"/>
          <w:szCs w:val="24"/>
        </w:rPr>
        <w:t>"-ый день в "</w:t>
      </w:r>
      <w:r w:rsidR="00C8571C">
        <w:rPr>
          <w:rFonts w:ascii="GHEA Grapalat" w:hAnsi="GHEA Grapalat"/>
          <w:sz w:val="24"/>
          <w:szCs w:val="24"/>
          <w:lang w:val="en-US"/>
        </w:rPr>
        <w:t>11:30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lastRenderedPageBreak/>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901D2">
        <w:rPr>
          <w:rFonts w:ascii="GHEA Grapalat" w:hAnsi="GHEA Grapalat"/>
          <w:i w:val="0"/>
          <w:sz w:val="24"/>
          <w:szCs w:val="24"/>
          <w:lang w:val="en-US"/>
        </w:rPr>
        <w:t>ЦБ</w:t>
      </w:r>
      <w:r w:rsidR="003C78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w:t>
      </w:r>
      <w:r w:rsidRPr="009044F1">
        <w:rPr>
          <w:rFonts w:ascii="GHEA Grapalat" w:hAnsi="GHEA Grapalat"/>
          <w:sz w:val="24"/>
          <w:szCs w:val="24"/>
        </w:rPr>
        <w:lastRenderedPageBreak/>
        <w:t>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9044F1">
        <w:rPr>
          <w:rFonts w:ascii="GHEA Grapalat" w:hAnsi="GHEA Grapalat"/>
        </w:rPr>
        <w:lastRenderedPageBreak/>
        <w:t xml:space="preserve">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w:t>
      </w:r>
      <w:r w:rsidRPr="009044F1">
        <w:rPr>
          <w:rFonts w:ascii="GHEA Grapalat" w:hAnsi="GHEA Grapalat"/>
          <w:sz w:val="24"/>
          <w:szCs w:val="24"/>
        </w:rPr>
        <w:lastRenderedPageBreak/>
        <w:t xml:space="preserve">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w:t>
      </w:r>
      <w:r w:rsidR="00A74478" w:rsidRPr="00A74478">
        <w:rPr>
          <w:rFonts w:ascii="GHEA Grapalat" w:hAnsi="GHEA Grapalat"/>
          <w:sz w:val="24"/>
          <w:szCs w:val="24"/>
        </w:rPr>
        <w:lastRenderedPageBreak/>
        <w:t xml:space="preserve">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w:t>
      </w:r>
      <w:r w:rsidRPr="009044F1">
        <w:rPr>
          <w:rFonts w:ascii="GHEA Grapalat" w:hAnsi="GHEA Grapalat"/>
        </w:rPr>
        <w:lastRenderedPageBreak/>
        <w:t>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6249C3" w:rsidRDefault="00801A4F" w:rsidP="006249C3">
      <w:pPr>
        <w:widowControl w:val="0"/>
        <w:spacing w:after="160"/>
        <w:rPr>
          <w:rFonts w:ascii="GHEA Grapalat" w:hAnsi="GHEA Grapalat"/>
          <w:b/>
          <w:iCs/>
          <w:lang w:val="en-U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sidRPr="00DD3DC8">
        <w:rPr>
          <w:rFonts w:ascii="GHEA Grapalat" w:hAnsi="GHEA Grapalat"/>
          <w:b/>
        </w:rPr>
        <w:t xml:space="preserve">10.2 </w:t>
      </w:r>
      <w:r w:rsidR="008C5F2A" w:rsidRPr="00DD3DC8">
        <w:rPr>
          <w:rFonts w:ascii="GHEA Grapalat" w:hAnsi="GHEA Grapalat"/>
          <w:b/>
        </w:rPr>
        <w:t>Размер обеспечения квалификации равен размеру ценового предложения отобранного участника.</w:t>
      </w:r>
      <w:r w:rsidR="001647D2" w:rsidRPr="00DD3DC8">
        <w:rPr>
          <w:rFonts w:ascii="GHEA Grapalat" w:hAnsi="GHEA Grapalat"/>
          <w:b/>
        </w:rPr>
        <w:t xml:space="preserve">Обеспечение квалификации представляется в </w:t>
      </w:r>
      <w:r w:rsidR="004B6A49" w:rsidRPr="00DD3DC8">
        <w:rPr>
          <w:rFonts w:ascii="GHEA Grapalat" w:hAnsi="GHEA Grapalat"/>
          <w:b/>
        </w:rPr>
        <w:t>виде</w:t>
      </w:r>
      <w:r w:rsidR="001647D2" w:rsidRPr="00DD3DC8">
        <w:rPr>
          <w:rFonts w:ascii="GHEA Grapalat" w:hAnsi="GHEA Grapalat"/>
          <w:b/>
        </w:rPr>
        <w:t xml:space="preserve"> </w:t>
      </w:r>
      <w:r w:rsidR="00247DEA" w:rsidRPr="00DD3DC8">
        <w:rPr>
          <w:rFonts w:ascii="GHEA Grapalat" w:hAnsi="GHEA Grapalat"/>
          <w:b/>
        </w:rPr>
        <w:t>в одностороннем порядке утвержденного заявления в виде неустойки (приложение 4.2) или наличных денег”,</w:t>
      </w:r>
      <w:r w:rsidR="00801A4F" w:rsidRPr="00DD3DC8">
        <w:rPr>
          <w:rFonts w:ascii="GHEA Grapalat" w:hAnsi="GHEA Grapalat"/>
          <w:b/>
        </w:rPr>
        <w:t>.</w:t>
      </w:r>
      <w:r w:rsidR="001647D2" w:rsidRPr="001647D2">
        <w:rPr>
          <w:rFonts w:ascii="GHEA Grapalat" w:hAnsi="GHEA Grapalat"/>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DC6732" w:rsidRDefault="00801A4F" w:rsidP="00801A4F">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w:t>
      </w:r>
      <w:r w:rsidR="00DC6732" w:rsidRPr="00DC6732">
        <w:rPr>
          <w:rFonts w:ascii="GHEA Grapalat" w:hAnsi="GHEA Grapalat"/>
        </w:rPr>
        <w:t xml:space="preserve">непосредственно не взаимосвязано </w:t>
      </w:r>
      <w:r w:rsidRPr="00DC673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 xml:space="preserve">бранный </w:t>
      </w:r>
      <w:r w:rsidRPr="00DC29D8">
        <w:rPr>
          <w:rFonts w:ascii="GHEA Grapalat" w:hAnsi="GHEA Grapalat" w:cs="Sylfaen"/>
        </w:rPr>
        <w:lastRenderedPageBreak/>
        <w:t>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DD3DC8" w:rsidRDefault="00030D40" w:rsidP="00B46D58">
      <w:pPr>
        <w:widowControl w:val="0"/>
        <w:tabs>
          <w:tab w:val="left" w:pos="1276"/>
        </w:tabs>
        <w:spacing w:after="160"/>
        <w:ind w:firstLine="567"/>
        <w:jc w:val="both"/>
        <w:rPr>
          <w:rFonts w:ascii="GHEA Grapalat" w:hAnsi="GHEA Grapalat"/>
          <w:b/>
        </w:rPr>
      </w:pPr>
      <w:r w:rsidRPr="00DD3DC8">
        <w:rPr>
          <w:rFonts w:ascii="GHEA Grapalat" w:hAnsi="GHEA Grapalat"/>
          <w:b/>
        </w:rPr>
        <w:t>10.</w:t>
      </w:r>
      <w:r w:rsidR="001723D6" w:rsidRPr="00DD3DC8">
        <w:rPr>
          <w:rFonts w:ascii="GHEA Grapalat" w:hAnsi="GHEA Grapalat"/>
          <w:b/>
        </w:rPr>
        <w:t>3</w:t>
      </w:r>
      <w:r w:rsidR="00DC30CC" w:rsidRPr="00DD3DC8">
        <w:rPr>
          <w:rFonts w:ascii="GHEA Grapalat" w:hAnsi="GHEA Grapalat"/>
          <w:b/>
        </w:rPr>
        <w:t>.</w:t>
      </w:r>
      <w:r w:rsidR="00DC30CC" w:rsidRPr="00DD3DC8">
        <w:rPr>
          <w:rFonts w:ascii="GHEA Grapalat" w:hAnsi="GHEA Grapalat"/>
          <w:b/>
        </w:rPr>
        <w:tab/>
      </w:r>
      <w:r w:rsidRPr="00DD3DC8">
        <w:rPr>
          <w:rFonts w:ascii="GHEA Grapalat" w:hAnsi="GHEA Grapalat"/>
          <w:b/>
        </w:rPr>
        <w:t xml:space="preserve">Размер обеспечения договора составляет 10 процентов от цены договора. </w:t>
      </w:r>
      <w:r w:rsidR="001723D6" w:rsidRPr="00DD3DC8">
        <w:rPr>
          <w:rFonts w:ascii="GHEA Grapalat" w:hAnsi="GHEA Grapalat"/>
          <w:b/>
        </w:rPr>
        <w:t xml:space="preserve">Обеспечение </w:t>
      </w:r>
      <w:r w:rsidR="00896AAF" w:rsidRPr="00DD3DC8">
        <w:rPr>
          <w:rFonts w:ascii="GHEA Grapalat" w:hAnsi="GHEA Grapalat"/>
          <w:b/>
        </w:rPr>
        <w:t>договора</w:t>
      </w:r>
      <w:r w:rsidR="001723D6" w:rsidRPr="00DD3DC8">
        <w:rPr>
          <w:rFonts w:ascii="GHEA Grapalat" w:hAnsi="GHEA Grapalat"/>
          <w:b/>
        </w:rPr>
        <w:t xml:space="preserve"> представляется в </w:t>
      </w:r>
      <w:r w:rsidR="005876A3" w:rsidRPr="00DD3DC8">
        <w:rPr>
          <w:rFonts w:ascii="GHEA Grapalat" w:hAnsi="GHEA Grapalat"/>
          <w:b/>
        </w:rPr>
        <w:t>виде</w:t>
      </w:r>
      <w:r w:rsidR="001723D6" w:rsidRPr="00DD3DC8">
        <w:rPr>
          <w:rFonts w:ascii="GHEA Grapalat" w:hAnsi="GHEA Grapalat"/>
          <w:b/>
        </w:rPr>
        <w:t xml:space="preserve"> </w:t>
      </w:r>
      <w:r w:rsidR="00247DEA" w:rsidRPr="00DD3DC8">
        <w:rPr>
          <w:rFonts w:ascii="GHEA Grapalat" w:hAnsi="GHEA Grapalat"/>
          <w:b/>
        </w:rPr>
        <w:t xml:space="preserve">в одностороннем порядке утвержденного заявления </w:t>
      </w:r>
      <w:r w:rsidR="00DD3DC8">
        <w:rPr>
          <w:rFonts w:ascii="GHEA Grapalat" w:hAnsi="GHEA Grapalat"/>
          <w:b/>
        </w:rPr>
        <w:t xml:space="preserve">в виде неустойки (приложение </w:t>
      </w:r>
      <w:r w:rsidR="00DD3DC8">
        <w:rPr>
          <w:rFonts w:ascii="GHEA Grapalat" w:hAnsi="GHEA Grapalat"/>
          <w:b/>
          <w:lang w:val="en-US"/>
        </w:rPr>
        <w:t>5.1</w:t>
      </w:r>
      <w:r w:rsidR="00247DEA" w:rsidRPr="00DD3DC8">
        <w:rPr>
          <w:rFonts w:ascii="GHEA Grapalat" w:hAnsi="GHEA Grapalat"/>
          <w:b/>
        </w:rPr>
        <w:t>) или наличных денег”,</w:t>
      </w:r>
      <w:r w:rsidR="009A0467" w:rsidRPr="00DD3DC8">
        <w:rPr>
          <w:rStyle w:val="FootnoteReference"/>
          <w:rFonts w:ascii="GHEA Grapalat" w:hAnsi="GHEA Grapalat"/>
          <w:b/>
        </w:rPr>
        <w:footnoteReference w:customMarkFollows="1" w:id="9"/>
        <w:t>13</w:t>
      </w:r>
      <w:r w:rsidR="00375E5E" w:rsidRPr="00DD3DC8">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637D24" w:rsidRPr="001310E7" w:rsidRDefault="00030D40" w:rsidP="001310E7">
      <w:pPr>
        <w:widowControl w:val="0"/>
        <w:tabs>
          <w:tab w:val="left" w:pos="1276"/>
        </w:tabs>
        <w:spacing w:after="160"/>
        <w:ind w:firstLine="567"/>
        <w:jc w:val="both"/>
        <w:rPr>
          <w:rFonts w:ascii="GHEA Grapalat" w:hAnsi="GHEA Grapalat"/>
          <w:lang w:val="en-US"/>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иных заказчиков — на основании решения руководителя уполномоченного органа, о</w:t>
      </w:r>
      <w:r w:rsidR="00DD3DC8">
        <w:rPr>
          <w:rFonts w:ascii="GHEA Grapalat" w:hAnsi="GHEA Grapalat"/>
        </w:rPr>
        <w:t>существляющего общее управление</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w:t>
      </w:r>
      <w:r w:rsidRPr="009044F1">
        <w:rPr>
          <w:rFonts w:ascii="GHEA Grapalat" w:hAnsi="GHEA Grapalat"/>
        </w:rPr>
        <w:lastRenderedPageBreak/>
        <w:t xml:space="preserve">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lastRenderedPageBreak/>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 xml:space="preserve">связанные </w:t>
      </w:r>
      <w:r w:rsidR="00A32D42">
        <w:rPr>
          <w:rFonts w:ascii="GHEA Grapalat" w:hAnsi="GHEA Grapalat"/>
        </w:rPr>
        <w:lastRenderedPageBreak/>
        <w:t>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4373E3" w:rsidRDefault="002004DB" w:rsidP="00B90513">
      <w:pPr>
        <w:widowControl w:val="0"/>
        <w:spacing w:after="160"/>
        <w:ind w:firstLine="567"/>
        <w:jc w:val="both"/>
        <w:rPr>
          <w:rFonts w:ascii="GHEA Grapalat" w:hAnsi="GHEA Grapalat" w:cs="Sylfaen"/>
          <w:b/>
          <w:lang w:val="en-US"/>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B90513" w:rsidRDefault="00B90513" w:rsidP="00B90513">
      <w:pPr>
        <w:widowControl w:val="0"/>
        <w:spacing w:after="160"/>
        <w:ind w:firstLine="567"/>
        <w:jc w:val="both"/>
        <w:rPr>
          <w:rFonts w:ascii="GHEA Grapalat" w:hAnsi="GHEA Grapalat" w:cs="Sylfaen"/>
          <w:b/>
          <w:lang w:val="en-US"/>
        </w:rPr>
      </w:pPr>
    </w:p>
    <w:p w:rsidR="001310E7" w:rsidRDefault="001310E7" w:rsidP="00B90513">
      <w:pPr>
        <w:widowControl w:val="0"/>
        <w:spacing w:after="160"/>
        <w:ind w:firstLine="567"/>
        <w:jc w:val="both"/>
        <w:rPr>
          <w:rFonts w:ascii="GHEA Grapalat" w:hAnsi="GHEA Grapalat" w:cs="Sylfaen"/>
          <w:b/>
          <w:lang w:val="en-US"/>
        </w:rPr>
      </w:pPr>
    </w:p>
    <w:p w:rsidR="001310E7" w:rsidRPr="00B90513" w:rsidRDefault="001310E7" w:rsidP="00B90513">
      <w:pPr>
        <w:widowControl w:val="0"/>
        <w:spacing w:after="160"/>
        <w:ind w:firstLine="567"/>
        <w:jc w:val="both"/>
        <w:rPr>
          <w:rFonts w:ascii="GHEA Grapalat" w:hAnsi="GHEA Grapalat" w:cs="Sylfaen"/>
          <w:b/>
          <w:lang w:val="en-US"/>
        </w:rPr>
      </w:pPr>
    </w:p>
    <w:p w:rsidR="008842CE" w:rsidRPr="001310E7" w:rsidRDefault="00096865" w:rsidP="001310E7">
      <w:pPr>
        <w:widowControl w:val="0"/>
        <w:spacing w:after="160"/>
        <w:jc w:val="center"/>
        <w:rPr>
          <w:rFonts w:ascii="GHEA Grapalat" w:hAnsi="GHEA Grapalat"/>
          <w:b/>
          <w:lang w:val="en-US"/>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2774F">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0"/>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1310E7" w:rsidRDefault="001310E7" w:rsidP="008937EA">
      <w:pPr>
        <w:widowControl w:val="0"/>
        <w:spacing w:after="160" w:line="360" w:lineRule="auto"/>
        <w:jc w:val="center"/>
        <w:rPr>
          <w:rFonts w:ascii="GHEA Grapalat" w:hAnsi="GHEA Grapalat"/>
          <w:b/>
          <w:lang w:val="en-US"/>
        </w:rPr>
      </w:pP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F50AB">
        <w:rPr>
          <w:rFonts w:ascii="GHEA Grapalat" w:hAnsi="GHEA Grapalat"/>
          <w:lang w:val="en-US"/>
        </w:rPr>
        <w:t xml:space="preserve">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lang w:val="en-US"/>
        </w:rPr>
      </w:pPr>
    </w:p>
    <w:p w:rsidR="009F50AB" w:rsidRDefault="009F50AB" w:rsidP="00B46D58">
      <w:pPr>
        <w:pStyle w:val="norm"/>
        <w:widowControl w:val="0"/>
        <w:spacing w:after="160" w:line="240" w:lineRule="auto"/>
        <w:ind w:firstLine="284"/>
        <w:jc w:val="right"/>
        <w:rPr>
          <w:rFonts w:ascii="GHEA Grapalat" w:hAnsi="GHEA Grapalat"/>
          <w:b/>
          <w:sz w:val="24"/>
          <w:szCs w:val="24"/>
          <w:lang w:val="en-US"/>
        </w:rPr>
      </w:pPr>
    </w:p>
    <w:p w:rsidR="009F50AB" w:rsidRDefault="009F50AB" w:rsidP="00B46D58">
      <w:pPr>
        <w:pStyle w:val="norm"/>
        <w:widowControl w:val="0"/>
        <w:spacing w:after="160" w:line="240" w:lineRule="auto"/>
        <w:ind w:firstLine="284"/>
        <w:jc w:val="right"/>
        <w:rPr>
          <w:rFonts w:ascii="GHEA Grapalat" w:hAnsi="GHEA Grapalat"/>
          <w:b/>
          <w:sz w:val="24"/>
          <w:szCs w:val="24"/>
          <w:lang w:val="en-US"/>
        </w:rPr>
      </w:pPr>
    </w:p>
    <w:p w:rsidR="009F50AB" w:rsidRDefault="009F50AB" w:rsidP="00B46D58">
      <w:pPr>
        <w:pStyle w:val="norm"/>
        <w:widowControl w:val="0"/>
        <w:spacing w:after="160" w:line="240" w:lineRule="auto"/>
        <w:ind w:firstLine="284"/>
        <w:jc w:val="right"/>
        <w:rPr>
          <w:rFonts w:ascii="GHEA Grapalat" w:hAnsi="GHEA Grapalat"/>
          <w:b/>
          <w:sz w:val="24"/>
          <w:szCs w:val="24"/>
          <w:lang w:val="en-US"/>
        </w:rPr>
      </w:pPr>
    </w:p>
    <w:p w:rsidR="00654E19" w:rsidRPr="00B27A17" w:rsidRDefault="00654E19" w:rsidP="00B27A17">
      <w:pPr>
        <w:pStyle w:val="norm"/>
        <w:widowControl w:val="0"/>
        <w:spacing w:after="160" w:line="240" w:lineRule="auto"/>
        <w:ind w:firstLine="0"/>
        <w:rPr>
          <w:rFonts w:ascii="GHEA Grapalat" w:hAnsi="GHEA Grapalat"/>
          <w:b/>
          <w:sz w:val="24"/>
          <w:szCs w:val="24"/>
          <w:lang w:val="en-US"/>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B2774F">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w:t>
      </w:r>
      <w:r w:rsidR="005E5972">
        <w:rPr>
          <w:rFonts w:ascii="GHEA Grapalat" w:hAnsi="GHEA Grapalat"/>
          <w:b/>
          <w:sz w:val="24"/>
          <w:szCs w:val="24"/>
        </w:rPr>
        <w:t xml:space="preserve"> </w:t>
      </w:r>
      <w:r w:rsidR="00351202">
        <w:rPr>
          <w:rFonts w:ascii="GHEA Grapalat" w:hAnsi="GHEA Grapalat"/>
          <w:b/>
          <w:sz w:val="24"/>
          <w:szCs w:val="24"/>
        </w:rPr>
        <w:t>MOHK-GHAPDZB-20/6</w:t>
      </w:r>
      <w:r w:rsidR="00B666FB">
        <w:rPr>
          <w:rStyle w:val="FootnoteReference"/>
          <w:rFonts w:ascii="GHEA Grapalat" w:hAnsi="GHEA Grapalat"/>
          <w:b/>
          <w:sz w:val="24"/>
          <w:szCs w:val="24"/>
        </w:rPr>
        <w:footnoteReference w:customMarkFollows="1" w:id="11"/>
        <w:t>*</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50652">
        <w:rPr>
          <w:rFonts w:ascii="GHEA Grapalat" w:hAnsi="GHEA Grapalat"/>
          <w:color w:val="auto"/>
          <w:sz w:val="24"/>
          <w:szCs w:val="24"/>
        </w:rPr>
        <w:t>запрос котировок</w:t>
      </w:r>
      <w:r w:rsidRPr="00374F4A">
        <w:rPr>
          <w:rFonts w:ascii="GHEA Grapalat" w:hAnsi="GHEA Grapalat"/>
          <w:color w:val="auto"/>
          <w:sz w:val="24"/>
          <w:szCs w:val="24"/>
        </w:rPr>
        <w:t>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w:t>
      </w:r>
      <w:r w:rsidR="005E5972">
        <w:rPr>
          <w:rFonts w:ascii="GHEA Grapalat" w:hAnsi="GHEA Grapalat"/>
        </w:rPr>
        <w:t xml:space="preserve"> </w:t>
      </w:r>
      <w:r w:rsidR="00351202">
        <w:rPr>
          <w:rFonts w:ascii="GHEA Grapalat" w:hAnsi="GHEA Grapalat"/>
        </w:rPr>
        <w:t>MOHK-GHAPDZB-20/6</w:t>
      </w:r>
      <w:r w:rsidRPr="00DD2B43">
        <w:rPr>
          <w:rFonts w:ascii="GHEA Grapalat" w:hAnsi="GHEA Grapalat"/>
        </w:rPr>
        <w:t>---/---</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050652" w:rsidP="00B46D58">
      <w:pPr>
        <w:spacing w:after="160"/>
        <w:jc w:val="both"/>
        <w:rPr>
          <w:rFonts w:ascii="GHEA Grapalat" w:hAnsi="GHEA Grapalat"/>
        </w:rPr>
      </w:pPr>
      <w:r>
        <w:rPr>
          <w:rFonts w:ascii="GHEA Grapalat" w:hAnsi="GHEA Grapalat"/>
        </w:rPr>
        <w:t>запрос котировок</w:t>
      </w:r>
      <w:r w:rsidR="00374F4A" w:rsidRPr="00DD2B43">
        <w:rPr>
          <w:rFonts w:ascii="GHEA Grapalat" w:hAnsi="GHEA Grapalat"/>
        </w:rPr>
        <w:t>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774F">
        <w:rPr>
          <w:rFonts w:ascii="GHEA Grapalat" w:hAnsi="GHEA Grapalat"/>
        </w:rPr>
        <w:t>ЗАПРОС КОТИРОВОК</w:t>
      </w:r>
      <w:r>
        <w:rPr>
          <w:rFonts w:ascii="GHEA Grapalat" w:hAnsi="GHEA Grapalat"/>
        </w:rPr>
        <w:t xml:space="preserve"> под кодом "---</w:t>
      </w:r>
      <w:r w:rsidRPr="006B3E56">
        <w:rPr>
          <w:rFonts w:ascii="GHEA Grapalat" w:hAnsi="GHEA Grapalat"/>
        </w:rPr>
        <w:t xml:space="preserve"> </w:t>
      </w:r>
      <w:r w:rsidR="005E5972">
        <w:rPr>
          <w:rFonts w:ascii="GHEA Grapalat" w:hAnsi="GHEA Grapalat"/>
        </w:rPr>
        <w:t xml:space="preserve"> </w:t>
      </w:r>
      <w:r w:rsidR="00351202">
        <w:rPr>
          <w:rFonts w:ascii="GHEA Grapalat" w:hAnsi="GHEA Grapalat"/>
        </w:rPr>
        <w:t>MOHK-GHAPDZB-20/6</w:t>
      </w:r>
      <w:r>
        <w:rPr>
          <w:rFonts w:ascii="GHEA Grapalat" w:hAnsi="GHEA Grapalat"/>
        </w:rPr>
        <w:t xml:space="preserve"> ---/---"*,</w:t>
      </w:r>
      <w:r w:rsidR="00A90FCD">
        <w:rPr>
          <w:rFonts w:ascii="GHEA Grapalat" w:hAnsi="GHEA Grapalat"/>
        </w:rPr>
        <w:t xml:space="preserve">и </w:t>
      </w:r>
      <w:r w:rsidR="00A90FCD">
        <w:rPr>
          <w:rFonts w:ascii="GHEA Grapalat" w:hAnsi="GHEA Grapalat"/>
        </w:rPr>
        <w:lastRenderedPageBreak/>
        <w:t xml:space="preserve">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050652">
        <w:rPr>
          <w:rFonts w:ascii="GHEA Grapalat" w:hAnsi="GHEA Grapalat"/>
        </w:rPr>
        <w:t>запрос котировок</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Pr="006B3E56">
        <w:rPr>
          <w:rFonts w:ascii="GHEA Grapalat" w:hAnsi="GHEA Grapalat"/>
        </w:rPr>
        <w:t xml:space="preserve"> </w:t>
      </w:r>
      <w:r w:rsidR="005E5972">
        <w:rPr>
          <w:rFonts w:ascii="GHEA Grapalat" w:hAnsi="GHEA Grapalat"/>
        </w:rPr>
        <w:t xml:space="preserve"> </w:t>
      </w:r>
      <w:r w:rsidR="00351202">
        <w:rPr>
          <w:rFonts w:ascii="GHEA Grapalat" w:hAnsi="GHEA Grapalat"/>
        </w:rPr>
        <w:t>MOHK-GHAPDZB-20/6</w:t>
      </w:r>
      <w:r>
        <w:rPr>
          <w:rFonts w:ascii="GHEA Grapalat" w:hAnsi="GHEA Grapalat"/>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2774F">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923711" w:rsidRPr="007E4620" w:rsidRDefault="00923711">
      <w:pPr>
        <w:rPr>
          <w:rFonts w:ascii="GHEA Grapalat" w:hAnsi="GHEA Grapalat"/>
          <w:lang w:val="en-US"/>
        </w:rPr>
      </w:pP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1310E7">
        <w:rPr>
          <w:rFonts w:ascii="GHEA Grapalat" w:hAnsi="GHEA Grapalat"/>
          <w:b/>
          <w:i w:val="0"/>
          <w:sz w:val="24"/>
          <w:szCs w:val="24"/>
          <w:lang w:val="en-US"/>
        </w:rPr>
        <w:t>.</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2774F">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r w:rsidR="005E5972">
        <w:rPr>
          <w:rFonts w:ascii="GHEA Grapalat" w:hAnsi="GHEA Grapalat"/>
          <w:b/>
          <w:sz w:val="24"/>
          <w:szCs w:val="24"/>
        </w:rPr>
        <w:t xml:space="preserve"> </w:t>
      </w:r>
      <w:r w:rsidR="00351202">
        <w:rPr>
          <w:rFonts w:ascii="GHEA Grapalat" w:hAnsi="GHEA Grapalat"/>
          <w:b/>
          <w:sz w:val="24"/>
          <w:szCs w:val="24"/>
        </w:rPr>
        <w:t>MOHK-GHAPDZB-20/6</w:t>
      </w:r>
      <w:r>
        <w:rPr>
          <w:rFonts w:ascii="GHEA Grapalat" w:hAnsi="GHEA Grapalat"/>
          <w:b/>
          <w:sz w:val="24"/>
          <w:szCs w:val="24"/>
        </w:rPr>
        <w:t>"</w:t>
      </w:r>
      <w:r>
        <w:rPr>
          <w:rStyle w:val="FootnoteReference"/>
          <w:rFonts w:ascii="GHEA Grapalat" w:hAnsi="GHEA Grapalat"/>
          <w:b/>
          <w:sz w:val="24"/>
          <w:szCs w:val="24"/>
        </w:rPr>
        <w:footnoteReference w:customMarkFollows="1" w:id="13"/>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050652">
        <w:rPr>
          <w:rFonts w:ascii="GHEA Grapalat" w:hAnsi="GHEA Grapalat"/>
        </w:rPr>
        <w:t>запрос котировок</w:t>
      </w:r>
      <w:r w:rsidRPr="009044F1">
        <w:rPr>
          <w:rFonts w:ascii="GHEA Grapalat" w:hAnsi="GHEA Grapalat"/>
        </w:rPr>
        <w:t xml:space="preserve">а под кодом </w:t>
      </w:r>
      <w:r>
        <w:rPr>
          <w:rFonts w:ascii="GHEA Grapalat" w:hAnsi="GHEA Grapalat"/>
        </w:rPr>
        <w:t>"</w:t>
      </w:r>
      <w:r w:rsidR="00351202">
        <w:rPr>
          <w:rFonts w:ascii="GHEA Grapalat" w:hAnsi="GHEA Grapalat"/>
        </w:rPr>
        <w:t>MOHK-GHAPDZB-20/6</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2774F">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351202">
        <w:rPr>
          <w:rFonts w:ascii="GHEA Grapalat" w:hAnsi="GHEA Grapalat"/>
          <w:b/>
          <w:sz w:val="24"/>
          <w:szCs w:val="24"/>
        </w:rPr>
        <w:t>MOHK-GHAPDZB-20/6</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4"/>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2774F">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Pr="005744FC">
        <w:rPr>
          <w:rFonts w:ascii="GHEA Grapalat" w:hAnsi="GHEA Grapalat"/>
          <w:spacing w:val="-6"/>
        </w:rPr>
        <w:t>---</w:t>
      </w:r>
      <w:r w:rsidR="005E5972">
        <w:rPr>
          <w:rFonts w:ascii="GHEA Grapalat" w:hAnsi="GHEA Grapalat"/>
          <w:spacing w:val="-6"/>
        </w:rPr>
        <w:t xml:space="preserve"> </w:t>
      </w:r>
      <w:r w:rsidR="00351202">
        <w:rPr>
          <w:rFonts w:ascii="GHEA Grapalat" w:hAnsi="GHEA Grapalat"/>
          <w:spacing w:val="-6"/>
        </w:rPr>
        <w:t>MOHK-GHAPDZB-20/6</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CF2692" w:rsidRPr="009F50AB" w:rsidRDefault="00B2572B" w:rsidP="009F50AB">
      <w:pPr>
        <w:widowControl w:val="0"/>
        <w:spacing w:after="160"/>
        <w:jc w:val="right"/>
        <w:rPr>
          <w:rFonts w:ascii="GHEA Grapalat" w:hAnsi="GHEA Grapalat"/>
          <w:lang w:val="en-US"/>
        </w:rPr>
      </w:pPr>
      <w:r w:rsidRPr="009044F1">
        <w:rPr>
          <w:rFonts w:ascii="GHEA Grapalat" w:hAnsi="GHEA Grapalat"/>
        </w:rPr>
        <w:t>М. П</w:t>
      </w: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9F50AB" w:rsidRDefault="00CF2692" w:rsidP="009F50AB">
      <w:pPr>
        <w:widowControl w:val="0"/>
        <w:spacing w:after="160"/>
        <w:ind w:right="565"/>
        <w:rPr>
          <w:rFonts w:ascii="GHEA Grapalat" w:hAnsi="GHEA Grapalat"/>
          <w:b/>
          <w:lang w:val="en-US"/>
        </w:rPr>
      </w:pP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B2774F">
        <w:rPr>
          <w:rFonts w:ascii="GHEA Grapalat" w:hAnsi="GHEA Grapalat"/>
          <w:i/>
          <w:sz w:val="22"/>
          <w:szCs w:val="22"/>
        </w:rPr>
        <w:t>ЗАПРОС КОТИРОВОК</w:t>
      </w:r>
      <w:r w:rsidRPr="00B138F3">
        <w:rPr>
          <w:rFonts w:ascii="GHEA Grapalat" w:hAnsi="GHEA Grapalat" w:cs="GHEA Grapalat"/>
          <w:i/>
          <w:sz w:val="22"/>
          <w:szCs w:val="22"/>
        </w:rPr>
        <w:br/>
      </w:r>
      <w:r w:rsidR="00075A99">
        <w:rPr>
          <w:rFonts w:ascii="GHEA Grapalat" w:hAnsi="GHEA Grapalat"/>
          <w:i/>
          <w:sz w:val="22"/>
          <w:szCs w:val="22"/>
        </w:rPr>
        <w:t>под кодом "</w:t>
      </w:r>
      <w:r w:rsidR="00351202">
        <w:rPr>
          <w:rFonts w:ascii="GHEA Grapalat" w:hAnsi="GHEA Grapalat"/>
          <w:i/>
          <w:sz w:val="22"/>
          <w:szCs w:val="22"/>
        </w:rPr>
        <w:t>MOHK-GHAPDZB-20/6</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6"/>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DD3DC8" w:rsidRPr="00DD3DC8">
              <w:rPr>
                <w:rFonts w:ascii="GHEA Grapalat" w:hAnsi="GHEA Grapalat"/>
              </w:rPr>
              <w:t>՞</w:t>
            </w:r>
            <w:r w:rsidR="00C8571C">
              <w:rPr>
                <w:rFonts w:ascii="GHEA Grapalat" w:hAnsi="GHEA Grapalat"/>
              </w:rPr>
              <w:t>РЕСПУБЛИКАНСКИЙ ЦЕНТР ГУМАНИТАРНОЙ ПОМОЩИ» МИНИСТЕРСТВА ЗДРАВООХРАНЕНИЯ 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D3DC8" w:rsidRPr="00DD3DC8">
              <w:rPr>
                <w:rFonts w:ascii="GHEA Grapalat" w:hAnsi="GHEA Grapalat"/>
              </w:rPr>
              <w:t xml:space="preserve"> </w:t>
            </w:r>
            <w:r w:rsidR="007E4620">
              <w:rPr>
                <w:rFonts w:ascii="GHEA Grapalat" w:hAnsi="GHEA Grapalat"/>
              </w:rPr>
              <w:t xml:space="preserve"> 02508003</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8A209C"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8A209C">
              <w:rPr>
                <w:rFonts w:ascii="GHEA Grapalat" w:hAnsi="GHEA Grapalat"/>
                <w:lang w:val="en-US"/>
              </w:rPr>
              <w:t xml:space="preserve"> </w:t>
            </w:r>
            <w:r w:rsidR="008A209C" w:rsidRPr="008A209C">
              <w:rPr>
                <w:rFonts w:ascii="GHEA Grapalat" w:hAnsi="GHEA Grapalat"/>
                <w:lang w:val="en-US"/>
              </w:rPr>
              <w:t xml:space="preserve">ЗАО </w:t>
            </w:r>
            <w:r w:rsidR="007E4620">
              <w:t xml:space="preserve"> </w:t>
            </w:r>
            <w:r w:rsidR="007E4620" w:rsidRPr="007E4620">
              <w:rPr>
                <w:rFonts w:ascii="GHEA Grapalat" w:hAnsi="GHEA Grapalat"/>
                <w:lang w:val="en-US"/>
              </w:rPr>
              <w:t xml:space="preserve">Операционный отдел </w:t>
            </w:r>
            <w:r w:rsidR="008A209C" w:rsidRPr="008A209C">
              <w:rPr>
                <w:rFonts w:ascii="GHEA Grapalat" w:hAnsi="GHEA Grapalat"/>
                <w:lang w:val="en-US"/>
              </w:rPr>
              <w:t>»</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8A209C">
              <w:rPr>
                <w:rFonts w:ascii="GHEA Grapalat" w:hAnsi="GHEA Grapalat"/>
                <w:lang w:val="en-US"/>
              </w:rPr>
              <w:t xml:space="preserve"> </w:t>
            </w:r>
            <w:r w:rsidR="007E4620" w:rsidRPr="007E4620">
              <w:rPr>
                <w:rFonts w:ascii="GHEA Grapalat" w:hAnsi="GHEA Grapalat"/>
              </w:rPr>
              <w:t>900018002593</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Pr="00455219" w:rsidRDefault="00FC10BB">
      <w:pPr>
        <w:rPr>
          <w:rFonts w:ascii="GHEA Grapalat" w:hAnsi="GHEA Grapalat"/>
          <w:i/>
          <w:lang w:val="en-US"/>
        </w:rPr>
      </w:pPr>
    </w:p>
    <w:p w:rsidR="000A214C" w:rsidRPr="00B138F3" w:rsidRDefault="000A214C" w:rsidP="00455219">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B2774F">
        <w:rPr>
          <w:rFonts w:ascii="GHEA Grapalat" w:hAnsi="GHEA Grapalat"/>
          <w:i/>
        </w:rPr>
        <w:t>ЗАПРОС КОТИРОВОК</w:t>
      </w:r>
      <w:r w:rsidR="00442622">
        <w:rPr>
          <w:rFonts w:ascii="GHEA Grapalat" w:hAnsi="GHEA Grapalat"/>
          <w:i/>
        </w:rPr>
        <w:br/>
        <w:t>под кодом "</w:t>
      </w:r>
      <w:r w:rsidR="00351202">
        <w:rPr>
          <w:rFonts w:ascii="GHEA Grapalat" w:hAnsi="GHEA Grapalat"/>
          <w:i/>
        </w:rPr>
        <w:t>MOHK-GHAPDZB-20/6</w:t>
      </w:r>
      <w:r w:rsidRPr="00B138F3">
        <w:rPr>
          <w:rFonts w:ascii="GHEA Grapalat" w:hAnsi="GHEA Grapalat"/>
          <w:i/>
        </w:rPr>
        <w:t>"</w:t>
      </w:r>
      <w:r w:rsidRPr="00B138F3">
        <w:rPr>
          <w:rStyle w:val="FootnoteReference"/>
          <w:rFonts w:ascii="GHEA Grapalat" w:hAnsi="GHEA Grapalat"/>
          <w:i/>
        </w:rPr>
        <w:footnoteReference w:customMarkFollows="1" w:id="18"/>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73D6B" w:rsidRPr="00473D6B">
              <w:rPr>
                <w:rFonts w:ascii="GHEA Grapalat" w:hAnsi="GHEA Grapalat"/>
              </w:rPr>
              <w:t>ГНКО «Республиканский центр гуманитарной помощи» Министерства юстиции 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73D6B"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473D6B">
              <w:rPr>
                <w:rFonts w:ascii="GHEA Grapalat" w:hAnsi="GHEA Grapalat"/>
                <w:lang w:val="en-US"/>
              </w:rPr>
              <w:t xml:space="preserve"> </w:t>
            </w:r>
            <w:r w:rsidR="00473D6B" w:rsidRPr="00473D6B">
              <w:rPr>
                <w:rFonts w:ascii="GHEA Grapalat" w:hAnsi="GHEA Grapalat"/>
                <w:lang w:val="en-US"/>
              </w:rPr>
              <w:t>02508003</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473D6B" w:rsidRPr="00473D6B">
              <w:rPr>
                <w:rFonts w:ascii="GHEA Grapalat" w:hAnsi="GHEA Grapalat"/>
              </w:rPr>
              <w:t>Операционный отдел</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73D6B"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473D6B">
              <w:rPr>
                <w:rFonts w:ascii="GHEA Grapalat" w:hAnsi="GHEA Grapalat"/>
                <w:lang w:val="en-US"/>
              </w:rPr>
              <w:t xml:space="preserve"> </w:t>
            </w:r>
            <w:r w:rsidR="00473D6B" w:rsidRPr="00473D6B">
              <w:rPr>
                <w:rFonts w:ascii="GHEA Grapalat" w:hAnsi="GHEA Grapalat"/>
                <w:lang w:val="en-US"/>
              </w:rPr>
              <w:t xml:space="preserve"> 900018002593</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1005B0" w:rsidRPr="00B2774F" w:rsidRDefault="000A214C" w:rsidP="00B2774F">
      <w:pPr>
        <w:widowControl w:val="0"/>
        <w:spacing w:after="160"/>
        <w:jc w:val="both"/>
        <w:rPr>
          <w:rFonts w:ascii="GHEA Grapalat" w:hAnsi="GHEA Grapalat"/>
          <w:lang w:val="en-US"/>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B2774F">
        <w:rPr>
          <w:rFonts w:ascii="GHEA Grapalat" w:hAnsi="GHEA Grapalat"/>
          <w:b/>
          <w:sz w:val="24"/>
          <w:szCs w:val="24"/>
        </w:rPr>
        <w:t>ЗАПРОС КОТИРОВОК</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351202">
        <w:rPr>
          <w:rFonts w:ascii="GHEA Grapalat" w:hAnsi="GHEA Grapalat"/>
          <w:b/>
          <w:sz w:val="24"/>
          <w:szCs w:val="24"/>
        </w:rPr>
        <w:t>MOHK-GHAPDZB-20/6</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0"/>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4B2DE3" w:rsidRDefault="00071D1C" w:rsidP="00B46D58">
      <w:pPr>
        <w:widowControl w:val="0"/>
        <w:spacing w:after="160"/>
        <w:ind w:left="-142" w:firstLine="142"/>
        <w:jc w:val="center"/>
        <w:rPr>
          <w:rFonts w:ascii="GHEA Grapalat" w:hAnsi="GHEA Grapalat"/>
          <w:b/>
          <w:lang w:val="en-US"/>
        </w:rPr>
      </w:pPr>
      <w:r w:rsidRPr="00B138F3">
        <w:rPr>
          <w:rFonts w:ascii="GHEA Grapalat" w:hAnsi="GHEA Grapalat"/>
          <w:b/>
        </w:rPr>
        <w:t>ПОСТАВК</w:t>
      </w:r>
      <w:r w:rsidR="00F15CED" w:rsidRPr="00B138F3">
        <w:rPr>
          <w:rFonts w:ascii="GHEA Grapalat" w:hAnsi="GHEA Grapalat"/>
          <w:b/>
        </w:rPr>
        <w:t xml:space="preserve">И ТОВАРА ДЛЯ НУЖД </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C25A62" w:rsidRDefault="00C25A62" w:rsidP="00B46D58">
      <w:pPr>
        <w:widowControl w:val="0"/>
        <w:spacing w:after="160"/>
        <w:jc w:val="center"/>
        <w:rPr>
          <w:rFonts w:ascii="GHEA Grapalat" w:hAnsi="GHEA Grapalat"/>
          <w:lang w:val="en-US"/>
        </w:rPr>
      </w:pP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4684E" w:rsidRPr="004C4A96" w:rsidRDefault="009F337A" w:rsidP="004C4A96">
      <w:pPr>
        <w:widowControl w:val="0"/>
        <w:spacing w:after="160"/>
        <w:ind w:firstLine="567"/>
        <w:jc w:val="both"/>
        <w:rPr>
          <w:rFonts w:ascii="GHEA Grapalat" w:hAnsi="GHEA Grapalat"/>
          <w:lang w:val="en-US"/>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7A505A" w:rsidRPr="007A505A" w:rsidRDefault="007A505A" w:rsidP="007A505A">
      <w:pPr>
        <w:widowControl w:val="0"/>
        <w:tabs>
          <w:tab w:val="left" w:pos="1134"/>
        </w:tabs>
        <w:spacing w:after="160"/>
        <w:ind w:firstLine="567"/>
        <w:jc w:val="both"/>
        <w:rPr>
          <w:rFonts w:ascii="GHEA Grapalat" w:hAnsi="GHEA Grapalat" w:cs="Times Armenian"/>
          <w:b/>
        </w:rPr>
      </w:pPr>
      <w:r w:rsidRPr="007A505A">
        <w:rPr>
          <w:rFonts w:ascii="GHEA Grapalat" w:hAnsi="GHEA Grapalat"/>
          <w:b/>
        </w:rPr>
        <w:t>8.1.</w:t>
      </w:r>
      <w:r w:rsidRPr="007A505A">
        <w:rPr>
          <w:rFonts w:ascii="GHEA Grapalat" w:hAnsi="GHEA Grapalat"/>
          <w:b/>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lastRenderedPageBreak/>
        <w:t>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w:t>
      </w:r>
      <w:r w:rsidRPr="00B138F3">
        <w:rPr>
          <w:rFonts w:ascii="GHEA Grapalat" w:hAnsi="GHEA Grapalat"/>
          <w:spacing w:val="-6"/>
        </w:rPr>
        <w:lastRenderedPageBreak/>
        <w:t xml:space="preserve">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hyperlink r:id="rId11" w:history="1">
        <w:r w:rsidR="004C4A96" w:rsidRPr="00CD1511">
          <w:rPr>
            <w:rStyle w:val="Hyperlink"/>
            <w:rFonts w:ascii="GHEA Grapalat" w:hAnsi="GHEA Grapalat"/>
            <w:spacing w:val="-6"/>
          </w:rPr>
          <w:t>www.procurement.am</w:t>
        </w:r>
      </w:hyperlink>
      <w:r w:rsidR="004C4A96">
        <w:rPr>
          <w:rFonts w:ascii="GHEA Grapalat" w:hAnsi="GHEA Grapalat"/>
          <w:spacing w:val="-6"/>
          <w:lang w:val="en-US"/>
        </w:rPr>
        <w:t xml:space="preserve"> </w:t>
      </w:r>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2"/>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6"/>
        <w:t>*</w:t>
      </w:r>
    </w:p>
    <w:p w:rsidR="00071D1C" w:rsidRDefault="00071D1C" w:rsidP="00B46D58">
      <w:pPr>
        <w:widowControl w:val="0"/>
        <w:spacing w:after="160"/>
        <w:jc w:val="right"/>
        <w:rPr>
          <w:rFonts w:ascii="GHEA Grapalat" w:hAnsi="GHEA Grapalat"/>
          <w:lang w:val="en-US"/>
        </w:rPr>
      </w:pPr>
      <w:r w:rsidRPr="00B138F3">
        <w:rPr>
          <w:rFonts w:ascii="GHEA Grapalat" w:hAnsi="GHEA Grapalat"/>
        </w:rPr>
        <w:t>Драмов РА</w:t>
      </w:r>
    </w:p>
    <w:p w:rsidR="00880CD0" w:rsidRDefault="00880CD0" w:rsidP="00B46D58">
      <w:pPr>
        <w:widowControl w:val="0"/>
        <w:spacing w:after="160"/>
        <w:jc w:val="right"/>
        <w:rPr>
          <w:rFonts w:ascii="GHEA Grapalat" w:hAnsi="GHEA Grapalat"/>
          <w:lang w:val="en-US"/>
        </w:rPr>
      </w:pPr>
    </w:p>
    <w:tbl>
      <w:tblPr>
        <w:tblW w:w="1620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080"/>
        <w:gridCol w:w="1170"/>
        <w:gridCol w:w="1073"/>
        <w:gridCol w:w="3787"/>
        <w:gridCol w:w="720"/>
        <w:gridCol w:w="924"/>
        <w:gridCol w:w="1127"/>
        <w:gridCol w:w="649"/>
        <w:gridCol w:w="1080"/>
        <w:gridCol w:w="900"/>
        <w:gridCol w:w="3060"/>
      </w:tblGrid>
      <w:tr w:rsidR="00880CD0" w:rsidRPr="004F3024" w:rsidTr="008C7178">
        <w:trPr>
          <w:trHeight w:val="208"/>
        </w:trPr>
        <w:tc>
          <w:tcPr>
            <w:tcW w:w="16200" w:type="dxa"/>
            <w:gridSpan w:val="12"/>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spacing w:after="200" w:line="276" w:lineRule="auto"/>
              <w:jc w:val="center"/>
              <w:rPr>
                <w:rFonts w:ascii="Sylfaen" w:hAnsi="Sylfaen"/>
                <w:sz w:val="16"/>
                <w:szCs w:val="16"/>
                <w:lang w:val="en-US"/>
              </w:rPr>
            </w:pPr>
            <w:r w:rsidRPr="004F3024">
              <w:rPr>
                <w:rFonts w:ascii="Sylfaen" w:hAnsi="Sylfaen"/>
                <w:sz w:val="16"/>
                <w:szCs w:val="16"/>
                <w:lang w:val="en-US"/>
              </w:rPr>
              <w:t>товар</w:t>
            </w:r>
          </w:p>
        </w:tc>
      </w:tr>
      <w:tr w:rsidR="00880CD0" w:rsidRPr="004F3024" w:rsidTr="008C7178">
        <w:trPr>
          <w:trHeight w:val="208"/>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widowControl w:val="0"/>
              <w:jc w:val="center"/>
              <w:rPr>
                <w:rFonts w:ascii="GHEA Grapalat" w:hAnsi="GHEA Grapalat"/>
                <w:sz w:val="16"/>
                <w:szCs w:val="16"/>
              </w:rPr>
            </w:pPr>
            <w:r w:rsidRPr="004F3024">
              <w:rPr>
                <w:rFonts w:ascii="GHEA Grapalat" w:hAnsi="GHEA Grapalat"/>
                <w:sz w:val="16"/>
                <w:szCs w:val="16"/>
              </w:rPr>
              <w:t xml:space="preserve">номер предусмотренного </w:t>
            </w:r>
            <w:r w:rsidRPr="004F3024">
              <w:rPr>
                <w:rFonts w:ascii="GHEA Grapalat" w:hAnsi="GHEA Grapalat"/>
                <w:spacing w:val="-6"/>
                <w:sz w:val="16"/>
                <w:szCs w:val="16"/>
              </w:rPr>
              <w:t>приглашением</w:t>
            </w:r>
            <w:r w:rsidRPr="004F3024">
              <w:rPr>
                <w:rFonts w:ascii="GHEA Grapalat" w:hAnsi="GHEA Grapalat"/>
                <w:sz w:val="16"/>
                <w:szCs w:val="16"/>
              </w:rPr>
              <w:t xml:space="preserve"> лота</w:t>
            </w:r>
          </w:p>
          <w:p w:rsidR="00880CD0" w:rsidRPr="004F3024" w:rsidRDefault="00880CD0" w:rsidP="00E33A9B">
            <w:pPr>
              <w:widowControl w:val="0"/>
              <w:jc w:val="center"/>
              <w:rPr>
                <w:rFonts w:ascii="GHEA Grapalat" w:hAnsi="GHEA Grapalat"/>
                <w:sz w:val="16"/>
                <w:szCs w:val="16"/>
              </w:rPr>
            </w:pPr>
            <w:r w:rsidRPr="004F3024">
              <w:rPr>
                <w:rFonts w:ascii="GHEA Grapalat" w:hAnsi="GHEA Grapalat"/>
                <w:sz w:val="16"/>
                <w:szCs w:val="16"/>
              </w:rPr>
              <w:t>номе</w:t>
            </w:r>
            <w:r w:rsidRPr="004F3024">
              <w:rPr>
                <w:rFonts w:ascii="GHEA Grapalat" w:hAnsi="GHEA Grapalat"/>
                <w:sz w:val="16"/>
                <w:szCs w:val="16"/>
              </w:rPr>
              <w:lastRenderedPageBreak/>
              <w:t xml:space="preserve">р предусмотренного </w:t>
            </w:r>
            <w:r w:rsidRPr="004F3024">
              <w:rPr>
                <w:rFonts w:ascii="GHEA Grapalat" w:hAnsi="GHEA Grapalat"/>
                <w:spacing w:val="-6"/>
                <w:sz w:val="16"/>
                <w:szCs w:val="16"/>
              </w:rPr>
              <w:t>приглашением</w:t>
            </w:r>
            <w:r w:rsidRPr="004F3024">
              <w:rPr>
                <w:rFonts w:ascii="GHEA Grapalat" w:hAnsi="GHEA Grapalat"/>
                <w:sz w:val="16"/>
                <w:szCs w:val="16"/>
              </w:rPr>
              <w:t xml:space="preserve"> лота</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widowControl w:val="0"/>
              <w:jc w:val="center"/>
              <w:rPr>
                <w:rFonts w:ascii="GHEA Grapalat" w:hAnsi="GHEA Grapalat"/>
                <w:sz w:val="16"/>
                <w:szCs w:val="16"/>
              </w:rPr>
            </w:pPr>
            <w:r w:rsidRPr="004F3024">
              <w:rPr>
                <w:rFonts w:ascii="GHEA Grapalat" w:hAnsi="GHEA Grapalat"/>
                <w:sz w:val="16"/>
                <w:szCs w:val="16"/>
              </w:rPr>
              <w:lastRenderedPageBreak/>
              <w:t>промежуточный код, предусмотренный планом закупок по классификации ЕЗК (CPV)</w:t>
            </w:r>
          </w:p>
          <w:p w:rsidR="00880CD0" w:rsidRPr="004F3024" w:rsidRDefault="00880CD0" w:rsidP="00E33A9B">
            <w:pPr>
              <w:widowControl w:val="0"/>
              <w:jc w:val="center"/>
              <w:rPr>
                <w:rFonts w:ascii="GHEA Grapalat" w:hAnsi="GHEA Grapalat"/>
                <w:sz w:val="16"/>
                <w:szCs w:val="16"/>
              </w:rPr>
            </w:pPr>
            <w:r w:rsidRPr="004F3024">
              <w:rPr>
                <w:rFonts w:ascii="GHEA Grapalat" w:hAnsi="GHEA Grapalat"/>
                <w:sz w:val="16"/>
                <w:szCs w:val="16"/>
              </w:rPr>
              <w:t xml:space="preserve">промежуточный код, </w:t>
            </w:r>
            <w:r w:rsidRPr="004F3024">
              <w:rPr>
                <w:rFonts w:ascii="GHEA Grapalat" w:hAnsi="GHEA Grapalat"/>
                <w:sz w:val="16"/>
                <w:szCs w:val="16"/>
              </w:rPr>
              <w:lastRenderedPageBreak/>
              <w:t>предусмотренный планом закупок по классификации ЕЗК (CPV)</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widowControl w:val="0"/>
              <w:jc w:val="center"/>
              <w:rPr>
                <w:rFonts w:ascii="GHEA Grapalat" w:hAnsi="GHEA Grapalat"/>
                <w:sz w:val="16"/>
                <w:szCs w:val="16"/>
                <w:lang w:val="en-US"/>
              </w:rPr>
            </w:pPr>
            <w:r w:rsidRPr="004F3024">
              <w:rPr>
                <w:rFonts w:ascii="GHEA Grapalat" w:hAnsi="GHEA Grapalat"/>
                <w:sz w:val="16"/>
                <w:szCs w:val="16"/>
              </w:rPr>
              <w:lastRenderedPageBreak/>
              <w:t>наименование</w:t>
            </w:r>
          </w:p>
          <w:p w:rsidR="00880CD0" w:rsidRPr="004F3024" w:rsidRDefault="00880CD0" w:rsidP="00E33A9B">
            <w:pPr>
              <w:widowControl w:val="0"/>
              <w:jc w:val="center"/>
              <w:rPr>
                <w:rFonts w:ascii="GHEA Grapalat" w:hAnsi="GHEA Grapalat"/>
                <w:sz w:val="16"/>
                <w:szCs w:val="16"/>
                <w:lang w:val="en-US"/>
              </w:rPr>
            </w:pPr>
            <w:r w:rsidRPr="004F3024">
              <w:rPr>
                <w:rFonts w:ascii="GHEA Grapalat" w:hAnsi="GHEA Grapalat"/>
                <w:sz w:val="16"/>
                <w:szCs w:val="16"/>
              </w:rPr>
              <w:t>наименование</w:t>
            </w:r>
          </w:p>
        </w:tc>
        <w:tc>
          <w:tcPr>
            <w:tcW w:w="1073" w:type="dxa"/>
            <w:vMerge w:val="restart"/>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widowControl w:val="0"/>
              <w:ind w:left="-96" w:right="-108"/>
              <w:jc w:val="center"/>
              <w:rPr>
                <w:rFonts w:ascii="GHEA Grapalat" w:hAnsi="GHEA Grapalat"/>
                <w:sz w:val="16"/>
                <w:szCs w:val="16"/>
              </w:rPr>
            </w:pPr>
            <w:r w:rsidRPr="004F3024">
              <w:rPr>
                <w:rFonts w:ascii="GHEA Grapalat" w:hAnsi="GHEA Grapalat"/>
                <w:sz w:val="16"/>
                <w:szCs w:val="16"/>
              </w:rPr>
              <w:t>товарный знак,</w:t>
            </w:r>
            <w:r w:rsidRPr="004F3024">
              <w:rPr>
                <w:rFonts w:ascii="GHEA Grapalat" w:hAnsi="GHEA Grapalat"/>
                <w:sz w:val="16"/>
                <w:szCs w:val="16"/>
                <w:lang w:val="hy-AM"/>
              </w:rPr>
              <w:t xml:space="preserve"> </w:t>
            </w:r>
            <w:r w:rsidRPr="004F3024">
              <w:rPr>
                <w:rFonts w:ascii="GHEA Grapalat" w:hAnsi="GHEA Grapalat"/>
                <w:sz w:val="16"/>
                <w:szCs w:val="16"/>
              </w:rPr>
              <w:t>марка</w:t>
            </w:r>
            <w:r w:rsidRPr="004F3024">
              <w:rPr>
                <w:rFonts w:ascii="GHEA Grapalat" w:hAnsi="GHEA Grapalat"/>
                <w:sz w:val="16"/>
                <w:szCs w:val="16"/>
                <w:lang w:val="hy-AM"/>
              </w:rPr>
              <w:t xml:space="preserve"> </w:t>
            </w:r>
            <w:r w:rsidRPr="004F3024">
              <w:rPr>
                <w:rFonts w:ascii="GHEA Grapalat" w:hAnsi="GHEA Grapalat"/>
                <w:sz w:val="16"/>
                <w:szCs w:val="16"/>
              </w:rPr>
              <w:t xml:space="preserve">и наименование производителя </w:t>
            </w:r>
            <w:r w:rsidRPr="004F3024">
              <w:rPr>
                <w:rStyle w:val="FootnoteReference"/>
                <w:rFonts w:ascii="GHEA Grapalat" w:hAnsi="GHEA Grapalat"/>
                <w:sz w:val="16"/>
                <w:szCs w:val="16"/>
              </w:rPr>
              <w:footnoteReference w:customMarkFollows="1" w:id="27"/>
              <w:t>**</w:t>
            </w:r>
          </w:p>
          <w:p w:rsidR="00880CD0" w:rsidRPr="004F3024" w:rsidRDefault="00880CD0" w:rsidP="00E33A9B">
            <w:pPr>
              <w:widowControl w:val="0"/>
              <w:ind w:left="-96" w:right="-108"/>
              <w:jc w:val="center"/>
              <w:rPr>
                <w:rFonts w:ascii="GHEA Grapalat" w:hAnsi="GHEA Grapalat"/>
                <w:sz w:val="16"/>
                <w:szCs w:val="16"/>
              </w:rPr>
            </w:pPr>
            <w:r w:rsidRPr="004F3024">
              <w:rPr>
                <w:rFonts w:ascii="GHEA Grapalat" w:hAnsi="GHEA Grapalat"/>
                <w:sz w:val="16"/>
                <w:szCs w:val="16"/>
              </w:rPr>
              <w:t>товарный знак,</w:t>
            </w:r>
            <w:r w:rsidRPr="004F3024">
              <w:rPr>
                <w:rFonts w:ascii="GHEA Grapalat" w:hAnsi="GHEA Grapalat"/>
                <w:sz w:val="16"/>
                <w:szCs w:val="16"/>
                <w:lang w:val="hy-AM"/>
              </w:rPr>
              <w:t xml:space="preserve"> </w:t>
            </w:r>
            <w:r w:rsidRPr="004F3024">
              <w:rPr>
                <w:rFonts w:ascii="GHEA Grapalat" w:hAnsi="GHEA Grapalat"/>
                <w:sz w:val="16"/>
                <w:szCs w:val="16"/>
              </w:rPr>
              <w:t>марка</w:t>
            </w:r>
            <w:r w:rsidRPr="004F3024">
              <w:rPr>
                <w:rFonts w:ascii="GHEA Grapalat" w:hAnsi="GHEA Grapalat"/>
                <w:sz w:val="16"/>
                <w:szCs w:val="16"/>
                <w:lang w:val="hy-AM"/>
              </w:rPr>
              <w:t xml:space="preserve"> </w:t>
            </w:r>
            <w:r w:rsidRPr="004F3024">
              <w:rPr>
                <w:rFonts w:ascii="GHEA Grapalat" w:hAnsi="GHEA Grapalat"/>
                <w:sz w:val="16"/>
                <w:szCs w:val="16"/>
              </w:rPr>
              <w:t xml:space="preserve">и наименование производителя </w:t>
            </w:r>
            <w:r w:rsidRPr="004F3024">
              <w:rPr>
                <w:rStyle w:val="FootnoteReference"/>
                <w:rFonts w:ascii="GHEA Grapalat" w:hAnsi="GHEA Grapalat"/>
                <w:sz w:val="16"/>
                <w:szCs w:val="16"/>
              </w:rPr>
              <w:footnoteReference w:customMarkFollows="1" w:id="28"/>
              <w:t>**</w:t>
            </w:r>
          </w:p>
        </w:tc>
        <w:tc>
          <w:tcPr>
            <w:tcW w:w="3787" w:type="dxa"/>
            <w:vMerge w:val="restart"/>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widowControl w:val="0"/>
              <w:ind w:left="-108" w:right="-59"/>
              <w:jc w:val="center"/>
              <w:rPr>
                <w:rFonts w:ascii="GHEA Grapalat" w:hAnsi="GHEA Grapalat"/>
                <w:sz w:val="16"/>
                <w:szCs w:val="16"/>
              </w:rPr>
            </w:pPr>
            <w:r w:rsidRPr="004F3024">
              <w:rPr>
                <w:rFonts w:ascii="GHEA Grapalat" w:hAnsi="GHEA Grapalat"/>
                <w:sz w:val="16"/>
                <w:szCs w:val="16"/>
              </w:rPr>
              <w:t>техническая характеристика</w:t>
            </w:r>
          </w:p>
          <w:p w:rsidR="00880CD0" w:rsidRPr="004F3024" w:rsidRDefault="00880CD0" w:rsidP="00E33A9B">
            <w:pPr>
              <w:widowControl w:val="0"/>
              <w:ind w:left="-108" w:right="-59"/>
              <w:jc w:val="center"/>
              <w:rPr>
                <w:rFonts w:ascii="GHEA Grapalat" w:hAnsi="GHEA Grapalat"/>
                <w:sz w:val="16"/>
                <w:szCs w:val="16"/>
              </w:rPr>
            </w:pPr>
          </w:p>
        </w:tc>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widowControl w:val="0"/>
              <w:ind w:left="-48" w:right="-108"/>
              <w:jc w:val="center"/>
              <w:rPr>
                <w:rFonts w:ascii="GHEA Grapalat" w:hAnsi="GHEA Grapalat"/>
                <w:sz w:val="16"/>
                <w:szCs w:val="16"/>
              </w:rPr>
            </w:pPr>
            <w:r w:rsidRPr="004F3024">
              <w:rPr>
                <w:rFonts w:ascii="GHEA Grapalat" w:hAnsi="GHEA Grapalat"/>
                <w:sz w:val="16"/>
                <w:szCs w:val="16"/>
              </w:rPr>
              <w:t>единица измерения</w:t>
            </w:r>
          </w:p>
          <w:p w:rsidR="00880CD0" w:rsidRPr="004F3024" w:rsidRDefault="00880CD0" w:rsidP="008C7178">
            <w:pPr>
              <w:widowControl w:val="0"/>
              <w:ind w:left="-108" w:right="-108" w:firstLine="60"/>
              <w:jc w:val="center"/>
              <w:rPr>
                <w:rFonts w:ascii="GHEA Grapalat" w:hAnsi="GHEA Grapalat"/>
                <w:sz w:val="16"/>
                <w:szCs w:val="16"/>
              </w:rPr>
            </w:pPr>
          </w:p>
        </w:tc>
        <w:tc>
          <w:tcPr>
            <w:tcW w:w="924" w:type="dxa"/>
            <w:vMerge w:val="restart"/>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widowControl w:val="0"/>
              <w:ind w:left="-108" w:right="-108"/>
              <w:jc w:val="center"/>
              <w:rPr>
                <w:rFonts w:ascii="GHEA Grapalat" w:hAnsi="GHEA Grapalat"/>
                <w:sz w:val="16"/>
                <w:szCs w:val="16"/>
              </w:rPr>
            </w:pPr>
            <w:r w:rsidRPr="004F3024">
              <w:rPr>
                <w:rFonts w:ascii="GHEA Grapalat" w:hAnsi="GHEA Grapalat"/>
                <w:sz w:val="16"/>
                <w:szCs w:val="16"/>
              </w:rPr>
              <w:t>цена единицы/драмов РА</w:t>
            </w:r>
          </w:p>
          <w:p w:rsidR="00880CD0" w:rsidRPr="004F3024" w:rsidRDefault="00880CD0" w:rsidP="00E33A9B">
            <w:pPr>
              <w:widowControl w:val="0"/>
              <w:ind w:left="-108" w:right="-108"/>
              <w:jc w:val="center"/>
              <w:rPr>
                <w:rFonts w:ascii="GHEA Grapalat" w:hAnsi="GHEA Grapalat"/>
                <w:sz w:val="16"/>
                <w:szCs w:val="16"/>
              </w:rPr>
            </w:pPr>
            <w:r w:rsidRPr="004F3024">
              <w:rPr>
                <w:rFonts w:ascii="GHEA Grapalat" w:hAnsi="GHEA Grapalat"/>
                <w:sz w:val="16"/>
                <w:szCs w:val="16"/>
              </w:rPr>
              <w:t>цена единицы/драмов РА</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widowControl w:val="0"/>
              <w:ind w:left="-108" w:right="-108"/>
              <w:jc w:val="center"/>
              <w:rPr>
                <w:rFonts w:ascii="GHEA Grapalat" w:hAnsi="GHEA Grapalat"/>
                <w:sz w:val="16"/>
                <w:szCs w:val="16"/>
              </w:rPr>
            </w:pPr>
            <w:r w:rsidRPr="004F3024">
              <w:rPr>
                <w:rFonts w:ascii="GHEA Grapalat" w:hAnsi="GHEA Grapalat"/>
                <w:sz w:val="16"/>
                <w:szCs w:val="16"/>
              </w:rPr>
              <w:t>общая цена/драмов РА</w:t>
            </w:r>
          </w:p>
          <w:p w:rsidR="00880CD0" w:rsidRPr="004F3024" w:rsidRDefault="00880CD0" w:rsidP="00E33A9B">
            <w:pPr>
              <w:widowControl w:val="0"/>
              <w:ind w:left="-108" w:right="-108"/>
              <w:jc w:val="center"/>
              <w:rPr>
                <w:rFonts w:ascii="GHEA Grapalat" w:hAnsi="GHEA Grapalat"/>
                <w:sz w:val="16"/>
                <w:szCs w:val="16"/>
              </w:rPr>
            </w:pPr>
            <w:r w:rsidRPr="004F3024">
              <w:rPr>
                <w:rFonts w:ascii="GHEA Grapalat" w:hAnsi="GHEA Grapalat"/>
                <w:sz w:val="16"/>
                <w:szCs w:val="16"/>
              </w:rPr>
              <w:t>общая цена/драмов РА</w:t>
            </w:r>
          </w:p>
        </w:tc>
        <w:tc>
          <w:tcPr>
            <w:tcW w:w="649" w:type="dxa"/>
            <w:vMerge w:val="restart"/>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widowControl w:val="0"/>
              <w:ind w:left="-126" w:right="-108"/>
              <w:jc w:val="center"/>
              <w:rPr>
                <w:rFonts w:ascii="GHEA Grapalat" w:hAnsi="GHEA Grapalat"/>
                <w:sz w:val="16"/>
                <w:szCs w:val="16"/>
              </w:rPr>
            </w:pPr>
            <w:r w:rsidRPr="004F3024">
              <w:rPr>
                <w:rFonts w:ascii="GHEA Grapalat" w:hAnsi="GHEA Grapalat"/>
                <w:sz w:val="16"/>
                <w:szCs w:val="16"/>
              </w:rPr>
              <w:t>общий объем</w:t>
            </w:r>
          </w:p>
          <w:p w:rsidR="00880CD0" w:rsidRPr="004F3024" w:rsidRDefault="00880CD0" w:rsidP="00E33A9B">
            <w:pPr>
              <w:widowControl w:val="0"/>
              <w:ind w:left="-126" w:right="-108"/>
              <w:jc w:val="center"/>
              <w:rPr>
                <w:rFonts w:ascii="GHEA Grapalat" w:hAnsi="GHEA Grapalat"/>
                <w:sz w:val="16"/>
                <w:szCs w:val="16"/>
              </w:rPr>
            </w:pPr>
          </w:p>
        </w:tc>
        <w:tc>
          <w:tcPr>
            <w:tcW w:w="5040" w:type="dxa"/>
            <w:gridSpan w:val="3"/>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widowControl w:val="0"/>
              <w:jc w:val="center"/>
              <w:rPr>
                <w:rFonts w:ascii="GHEA Grapalat" w:hAnsi="GHEA Grapalat"/>
                <w:sz w:val="16"/>
                <w:szCs w:val="16"/>
              </w:rPr>
            </w:pPr>
            <w:r w:rsidRPr="004F3024">
              <w:rPr>
                <w:rFonts w:ascii="GHEA Grapalat" w:hAnsi="GHEA Grapalat"/>
                <w:sz w:val="16"/>
                <w:szCs w:val="16"/>
              </w:rPr>
              <w:t>поставки</w:t>
            </w:r>
          </w:p>
        </w:tc>
      </w:tr>
      <w:tr w:rsidR="00880CD0" w:rsidRPr="004F3024" w:rsidTr="008C7178">
        <w:trPr>
          <w:trHeight w:val="445"/>
        </w:trPr>
        <w:tc>
          <w:tcPr>
            <w:tcW w:w="630" w:type="dxa"/>
            <w:vMerge/>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jc w:val="center"/>
              <w:rPr>
                <w:rFonts w:ascii="GHEA Grapalat" w:hAnsi="GHEA Grapalat"/>
                <w:i/>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jc w:val="center"/>
              <w:rPr>
                <w:rFonts w:ascii="GHEA Grapalat" w:hAnsi="GHEA Grapalat"/>
                <w:i/>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jc w:val="center"/>
              <w:rPr>
                <w:rFonts w:ascii="GHEA Grapalat" w:hAnsi="GHEA Grapalat"/>
                <w:i/>
                <w:sz w:val="16"/>
                <w:szCs w:val="16"/>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jc w:val="center"/>
              <w:rPr>
                <w:rFonts w:ascii="GHEA Grapalat" w:hAnsi="GHEA Grapalat"/>
                <w:i/>
                <w:sz w:val="16"/>
                <w:szCs w:val="16"/>
              </w:rPr>
            </w:pPr>
          </w:p>
        </w:tc>
        <w:tc>
          <w:tcPr>
            <w:tcW w:w="3787" w:type="dxa"/>
            <w:vMerge/>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jc w:val="center"/>
              <w:rPr>
                <w:rFonts w:ascii="GHEA Grapalat" w:hAnsi="GHEA Grapalat"/>
                <w:i/>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jc w:val="center"/>
              <w:rPr>
                <w:rFonts w:ascii="GHEA Grapalat" w:hAnsi="GHEA Grapalat"/>
                <w:i/>
                <w:sz w:val="16"/>
                <w:szCs w:val="16"/>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jc w:val="center"/>
              <w:rPr>
                <w:rFonts w:ascii="GHEA Grapalat" w:hAnsi="GHEA Grapalat"/>
                <w:i/>
                <w:sz w:val="16"/>
                <w:szCs w:val="16"/>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jc w:val="center"/>
              <w:rPr>
                <w:rFonts w:ascii="GHEA Grapalat" w:hAnsi="GHEA Grapalat"/>
                <w:i/>
                <w:sz w:val="16"/>
                <w:szCs w:val="16"/>
              </w:rPr>
            </w:pPr>
          </w:p>
        </w:tc>
        <w:tc>
          <w:tcPr>
            <w:tcW w:w="649" w:type="dxa"/>
            <w:vMerge/>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jc w:val="center"/>
              <w:rPr>
                <w:rFonts w:ascii="GHEA Grapalat" w:hAnsi="GHEA Grapalat"/>
                <w:i/>
                <w:sz w:val="16"/>
                <w:szCs w:val="16"/>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spacing w:line="276" w:lineRule="auto"/>
              <w:jc w:val="center"/>
              <w:rPr>
                <w:rFonts w:ascii="GHEA Grapalat" w:hAnsi="GHEA Grapalat"/>
                <w:i/>
                <w:sz w:val="16"/>
                <w:szCs w:val="16"/>
              </w:rPr>
            </w:pPr>
            <w:r w:rsidRPr="004F3024">
              <w:rPr>
                <w:rFonts w:ascii="GHEA Grapalat" w:hAnsi="GHEA Grapalat"/>
                <w:sz w:val="16"/>
                <w:szCs w:val="16"/>
              </w:rPr>
              <w:t>поставки</w:t>
            </w:r>
          </w:p>
        </w:tc>
        <w:tc>
          <w:tcPr>
            <w:tcW w:w="900" w:type="dxa"/>
            <w:tcBorders>
              <w:top w:val="single" w:sz="4" w:space="0" w:color="auto"/>
              <w:left w:val="single" w:sz="4" w:space="0" w:color="auto"/>
              <w:bottom w:val="single" w:sz="4" w:space="0" w:color="auto"/>
              <w:right w:val="single" w:sz="4" w:space="0" w:color="auto"/>
            </w:tcBorders>
            <w:vAlign w:val="center"/>
            <w:hideMark/>
          </w:tcPr>
          <w:p w:rsidR="00880CD0" w:rsidRPr="004F3024" w:rsidRDefault="00880CD0" w:rsidP="00E33A9B">
            <w:pPr>
              <w:widowControl w:val="0"/>
              <w:jc w:val="center"/>
              <w:rPr>
                <w:rFonts w:ascii="GHEA Grapalat" w:hAnsi="GHEA Grapalat"/>
                <w:sz w:val="16"/>
                <w:szCs w:val="16"/>
              </w:rPr>
            </w:pPr>
            <w:r w:rsidRPr="004F3024">
              <w:rPr>
                <w:rFonts w:ascii="GHEA Grapalat" w:hAnsi="GHEA Grapalat"/>
                <w:sz w:val="16"/>
                <w:szCs w:val="16"/>
              </w:rPr>
              <w:t xml:space="preserve">номер предусмотренного </w:t>
            </w:r>
            <w:r w:rsidRPr="004F3024">
              <w:rPr>
                <w:rFonts w:ascii="GHEA Grapalat" w:hAnsi="GHEA Grapalat"/>
                <w:spacing w:val="-6"/>
                <w:sz w:val="16"/>
                <w:szCs w:val="16"/>
              </w:rPr>
              <w:t>приглашением</w:t>
            </w:r>
            <w:r w:rsidRPr="004F3024">
              <w:rPr>
                <w:rFonts w:ascii="GHEA Grapalat" w:hAnsi="GHEA Grapalat"/>
                <w:sz w:val="16"/>
                <w:szCs w:val="16"/>
              </w:rPr>
              <w:t xml:space="preserve"> лота</w:t>
            </w:r>
          </w:p>
        </w:tc>
        <w:tc>
          <w:tcPr>
            <w:tcW w:w="3060" w:type="dxa"/>
            <w:tcBorders>
              <w:top w:val="single" w:sz="4" w:space="0" w:color="auto"/>
              <w:left w:val="single" w:sz="4" w:space="0" w:color="auto"/>
              <w:bottom w:val="single" w:sz="4" w:space="0" w:color="auto"/>
              <w:right w:val="single" w:sz="4" w:space="0" w:color="auto"/>
            </w:tcBorders>
            <w:vAlign w:val="center"/>
          </w:tcPr>
          <w:p w:rsidR="00880CD0" w:rsidRPr="004F3024" w:rsidRDefault="00880CD0" w:rsidP="00E33A9B">
            <w:pPr>
              <w:widowControl w:val="0"/>
              <w:jc w:val="center"/>
              <w:rPr>
                <w:rFonts w:ascii="GHEA Grapalat" w:hAnsi="GHEA Grapalat"/>
                <w:sz w:val="16"/>
                <w:szCs w:val="16"/>
              </w:rPr>
            </w:pPr>
            <w:r w:rsidRPr="004F3024">
              <w:rPr>
                <w:rFonts w:ascii="GHEA Grapalat" w:hAnsi="GHEA Grapalat"/>
                <w:sz w:val="16"/>
                <w:szCs w:val="16"/>
              </w:rPr>
              <w:t>промежуточный код, предусмотренный планом закупок по классификации ЕЗК (CPV)</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spacing w:line="276" w:lineRule="auto"/>
              <w:jc w:val="center"/>
              <w:rPr>
                <w:rFonts w:ascii="Arial LatArm" w:hAnsi="Arial LatArm" w:cs="Arial"/>
                <w:sz w:val="16"/>
                <w:szCs w:val="16"/>
                <w:lang w:val="en-US"/>
              </w:rPr>
            </w:pPr>
            <w:r w:rsidRPr="004F3024">
              <w:rPr>
                <w:rFonts w:ascii="Arial LatArm" w:hAnsi="Arial LatArm" w:cs="Arial"/>
                <w:sz w:val="16"/>
                <w:szCs w:val="16"/>
                <w:lang w:val="en-US"/>
              </w:rPr>
              <w:lastRenderedPageBreak/>
              <w:t>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39121520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Шкаф с 4 складками</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Шкаф 4 створчитая /200*160*40 /</w:t>
            </w:r>
          </w:p>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 цвет по выбору заказчика</w:t>
            </w:r>
          </w:p>
          <w:p w:rsidR="00B20007" w:rsidRPr="009329B8" w:rsidRDefault="00344ECD" w:rsidP="00344ECD">
            <w:pPr>
              <w:jc w:val="center"/>
              <w:rPr>
                <w:rFonts w:ascii="GHEA Grapalat" w:hAnsi="GHEA Grapalat"/>
                <w:sz w:val="16"/>
                <w:szCs w:val="16"/>
              </w:rPr>
            </w:pPr>
            <w:r w:rsidRPr="00344ECD">
              <w:rPr>
                <w:rFonts w:ascii="GHEA Grapalat" w:hAnsi="GHEA Grapalat"/>
                <w:sz w:val="16"/>
                <w:szCs w:val="16"/>
              </w:rPr>
              <w:t>•Шкаф из ламината, 4 двери 200*160*40 без стекла, с гардеробом.</w:t>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rFonts w:ascii="GHEA Grapalat" w:hAnsi="GHEA Grapalat"/>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rFonts w:ascii="GHEA Grapalat" w:hAnsi="GHEA Grapalat"/>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Arial"/>
                <w:sz w:val="16"/>
                <w:szCs w:val="16"/>
                <w:lang w:val="en-US"/>
              </w:rPr>
            </w:pPr>
            <w:r w:rsidRPr="004F3024">
              <w:rPr>
                <w:rFonts w:ascii="Arial LatArm" w:hAnsi="Arial LatArm" w:cs="Arial"/>
                <w:sz w:val="16"/>
                <w:szCs w:val="16"/>
                <w:lang w:val="en-US"/>
              </w:rPr>
              <w:t>2</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39121520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Шкаф с 3 складками</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Шкаф 3 створчитая/200*120*40 /</w:t>
            </w:r>
          </w:p>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 цвет по выбору заказчика</w:t>
            </w:r>
          </w:p>
          <w:p w:rsidR="00B20007" w:rsidRPr="009329B8" w:rsidRDefault="00344ECD" w:rsidP="00344ECD">
            <w:pPr>
              <w:jc w:val="center"/>
              <w:rPr>
                <w:rFonts w:ascii="GHEA Grapalat" w:hAnsi="GHEA Grapalat"/>
                <w:sz w:val="16"/>
                <w:szCs w:val="16"/>
              </w:rPr>
            </w:pPr>
            <w:r w:rsidRPr="00344ECD">
              <w:rPr>
                <w:rFonts w:ascii="GHEA Grapalat" w:hAnsi="GHEA Grapalat"/>
                <w:sz w:val="16"/>
                <w:szCs w:val="16"/>
              </w:rPr>
              <w:t>•Шкаф из ламината 3 двери 200*120*40 без стекла.</w:t>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rFonts w:ascii="GHEA Grapalat" w:hAnsi="GHEA Grapalat"/>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rFonts w:ascii="GHEA Grapalat" w:hAnsi="GHEA Grapalat"/>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t>3</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39111180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Офисный стул / руководитель /</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Офисный стул/для руководителя/</w:t>
            </w:r>
          </w:p>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 Цвет по выбору заказчика</w:t>
            </w:r>
          </w:p>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 Ножки металлические</w:t>
            </w:r>
          </w:p>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 Поднимающийся -спускающийся, качающийся, регулируемый механизм</w:t>
            </w:r>
          </w:p>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•Заменитель кожи высокого качества</w:t>
            </w:r>
          </w:p>
          <w:p w:rsidR="00814EF0" w:rsidRDefault="00344ECD" w:rsidP="00344ECD">
            <w:pPr>
              <w:jc w:val="center"/>
              <w:rPr>
                <w:rFonts w:ascii="GHEA Grapalat" w:hAnsi="GHEA Grapalat"/>
                <w:sz w:val="16"/>
                <w:szCs w:val="16"/>
                <w:lang w:val="en-US"/>
              </w:rPr>
            </w:pPr>
            <w:r w:rsidRPr="00344ECD">
              <w:rPr>
                <w:rFonts w:ascii="GHEA Grapalat" w:hAnsi="GHEA Grapalat"/>
                <w:sz w:val="16"/>
                <w:szCs w:val="16"/>
              </w:rPr>
              <w:t>• Цвет по выбору заказчика</w:t>
            </w:r>
          </w:p>
          <w:p w:rsidR="009329B8" w:rsidRDefault="009329B8" w:rsidP="00814EF0">
            <w:pPr>
              <w:jc w:val="center"/>
              <w:rPr>
                <w:rFonts w:ascii="GHEA Grapalat" w:hAnsi="GHEA Grapalat"/>
                <w:sz w:val="16"/>
                <w:szCs w:val="16"/>
                <w:lang w:val="en-US"/>
              </w:rPr>
            </w:pPr>
            <w:r>
              <w:rPr>
                <w:noProof/>
                <w:sz w:val="20"/>
                <w:szCs w:val="20"/>
                <w:lang w:val="en-US" w:eastAsia="en-US" w:bidi="ar-SA"/>
              </w:rPr>
              <w:drawing>
                <wp:inline distT="0" distB="0" distL="0" distR="0" wp14:anchorId="52F5FA58" wp14:editId="4191E77F">
                  <wp:extent cx="1411241" cy="1371599"/>
                  <wp:effectExtent l="0" t="0" r="0" b="635"/>
                  <wp:docPr id="1" name="Picture 1" descr="Description: C:\Users\Comp\Desktop\ղեկավարի.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escription: C:\Users\Comp\Desktop\ղեկավարի.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8405" cy="1378562"/>
                          </a:xfrm>
                          <a:prstGeom prst="rect">
                            <a:avLst/>
                          </a:prstGeom>
                          <a:noFill/>
                          <a:ln>
                            <a:noFill/>
                          </a:ln>
                        </pic:spPr>
                      </pic:pic>
                    </a:graphicData>
                  </a:graphic>
                </wp:inline>
              </w:drawing>
            </w:r>
          </w:p>
          <w:p w:rsidR="009329B8" w:rsidRPr="009329B8" w:rsidRDefault="009329B8" w:rsidP="009329B8">
            <w:pPr>
              <w:jc w:val="center"/>
              <w:rPr>
                <w:sz w:val="16"/>
                <w:szCs w:val="16"/>
                <w:lang w:val="en-US"/>
              </w:rPr>
            </w:pP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3</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39111180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Стул для офиса / съемный /</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Офисный стул/подвижной/</w:t>
            </w:r>
          </w:p>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 Цвет по выбору заказчика</w:t>
            </w:r>
          </w:p>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 Ножки металлические</w:t>
            </w:r>
          </w:p>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 Подлокотник из пластика</w:t>
            </w:r>
          </w:p>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 Поднимающийся - спускающийся, качающийся, регулируемый механизм</w:t>
            </w:r>
          </w:p>
          <w:p w:rsidR="009329B8" w:rsidRPr="009329B8" w:rsidRDefault="00344ECD" w:rsidP="00344ECD">
            <w:pPr>
              <w:jc w:val="center"/>
              <w:rPr>
                <w:rFonts w:ascii="GHEA Grapalat" w:hAnsi="GHEA Grapalat"/>
                <w:sz w:val="16"/>
                <w:szCs w:val="16"/>
                <w:lang w:val="en-US"/>
              </w:rPr>
            </w:pPr>
            <w:r w:rsidRPr="00344ECD">
              <w:rPr>
                <w:rFonts w:ascii="GHEA Grapalat" w:hAnsi="GHEA Grapalat"/>
                <w:sz w:val="16"/>
                <w:szCs w:val="16"/>
              </w:rPr>
              <w:t>• Сиденье и спинка из сетчатой ткани</w:t>
            </w:r>
            <w:r w:rsidR="009329B8">
              <w:rPr>
                <w:noProof/>
                <w:sz w:val="20"/>
                <w:szCs w:val="20"/>
                <w:lang w:val="en-US" w:eastAsia="en-US" w:bidi="ar-SA"/>
              </w:rPr>
              <w:drawing>
                <wp:inline distT="0" distB="0" distL="0" distR="0" wp14:anchorId="156AD1B3" wp14:editId="3DFB7C58">
                  <wp:extent cx="1085496" cy="1354348"/>
                  <wp:effectExtent l="0" t="0" r="635" b="0"/>
                  <wp:docPr id="2" name="Picture 2" descr="Description: http://megaoffice.am/pictures/tn-1498981219-14896908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escription: http://megaoffice.am/pictures/tn-1498981219-148969085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90894" cy="1361084"/>
                          </a:xfrm>
                          <a:prstGeom prst="rect">
                            <a:avLst/>
                          </a:prstGeom>
                          <a:noFill/>
                          <a:ln>
                            <a:noFill/>
                          </a:ln>
                        </pic:spPr>
                      </pic:pic>
                    </a:graphicData>
                  </a:graphic>
                </wp:inline>
              </w:drawing>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11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t>5</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39111140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Стул неподвижный</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344ECD" w:rsidRPr="00344ECD" w:rsidRDefault="00344ECD" w:rsidP="00344ECD">
            <w:pPr>
              <w:jc w:val="center"/>
              <w:rPr>
                <w:rFonts w:ascii="GHEA Grapalat" w:hAnsi="GHEA Grapalat"/>
                <w:sz w:val="16"/>
                <w:szCs w:val="16"/>
                <w:lang w:val="en-US"/>
              </w:rPr>
            </w:pPr>
            <w:r w:rsidRPr="00344ECD">
              <w:rPr>
                <w:rFonts w:ascii="GHEA Grapalat" w:hAnsi="GHEA Grapalat"/>
                <w:sz w:val="16"/>
                <w:szCs w:val="16"/>
                <w:lang w:val="en-US"/>
              </w:rPr>
              <w:t>Стул неподвижной/</w:t>
            </w:r>
          </w:p>
          <w:p w:rsidR="00344ECD" w:rsidRPr="00344ECD" w:rsidRDefault="00344ECD" w:rsidP="00344ECD">
            <w:pPr>
              <w:jc w:val="center"/>
              <w:rPr>
                <w:rFonts w:ascii="GHEA Grapalat" w:hAnsi="GHEA Grapalat"/>
                <w:sz w:val="16"/>
                <w:szCs w:val="16"/>
                <w:lang w:val="en-US"/>
              </w:rPr>
            </w:pPr>
            <w:r w:rsidRPr="00344ECD">
              <w:rPr>
                <w:rFonts w:ascii="GHEA Grapalat" w:hAnsi="GHEA Grapalat"/>
                <w:sz w:val="16"/>
                <w:szCs w:val="16"/>
                <w:lang w:val="en-US"/>
              </w:rPr>
              <w:t>•  Цвет по выбору заказчика</w:t>
            </w:r>
          </w:p>
          <w:p w:rsidR="00344ECD" w:rsidRPr="00344ECD" w:rsidRDefault="00344ECD" w:rsidP="00344ECD">
            <w:pPr>
              <w:jc w:val="center"/>
              <w:rPr>
                <w:rFonts w:ascii="GHEA Grapalat" w:hAnsi="GHEA Grapalat"/>
                <w:sz w:val="16"/>
                <w:szCs w:val="16"/>
                <w:lang w:val="en-US"/>
              </w:rPr>
            </w:pPr>
            <w:r w:rsidRPr="00344ECD">
              <w:rPr>
                <w:rFonts w:ascii="GHEA Grapalat" w:hAnsi="GHEA Grapalat"/>
                <w:sz w:val="16"/>
                <w:szCs w:val="16"/>
                <w:lang w:val="en-US"/>
              </w:rPr>
              <w:t>• Железная рама из овальной трубы 30X15X1,5</w:t>
            </w:r>
          </w:p>
          <w:p w:rsidR="00814EF0" w:rsidRPr="00814EF0" w:rsidRDefault="00344ECD" w:rsidP="00344ECD">
            <w:pPr>
              <w:pStyle w:val="ListParagraph"/>
              <w:numPr>
                <w:ilvl w:val="0"/>
                <w:numId w:val="23"/>
              </w:numPr>
              <w:jc w:val="center"/>
              <w:rPr>
                <w:rFonts w:ascii="GHEA Grapalat" w:hAnsi="GHEA Grapalat"/>
                <w:sz w:val="16"/>
                <w:szCs w:val="16"/>
                <w:lang w:val="en-US"/>
              </w:rPr>
            </w:pPr>
            <w:r w:rsidRPr="00344ECD">
              <w:rPr>
                <w:rFonts w:ascii="GHEA Grapalat" w:hAnsi="GHEA Grapalat"/>
                <w:sz w:val="16"/>
                <w:szCs w:val="16"/>
                <w:lang w:val="en-US"/>
              </w:rPr>
              <w:t>• Сиденье и спинка - Заменитель кожи или  ткань</w:t>
            </w:r>
            <w:r w:rsidR="009329B8" w:rsidRPr="009329B8">
              <w:rPr>
                <w:rFonts w:ascii="GHEA Grapalat" w:hAnsi="GHEA Grapalat"/>
                <w:sz w:val="16"/>
                <w:szCs w:val="16"/>
              </w:rPr>
              <w:t>.</w:t>
            </w:r>
          </w:p>
          <w:p w:rsidR="00814EF0" w:rsidRPr="00814EF0" w:rsidRDefault="00814EF0" w:rsidP="00814EF0">
            <w:pPr>
              <w:jc w:val="center"/>
              <w:rPr>
                <w:rFonts w:ascii="GHEA Grapalat" w:hAnsi="GHEA Grapalat"/>
                <w:sz w:val="16"/>
                <w:szCs w:val="16"/>
                <w:lang w:val="en-US"/>
              </w:rPr>
            </w:pPr>
            <w:r>
              <w:rPr>
                <w:noProof/>
                <w:sz w:val="20"/>
                <w:szCs w:val="20"/>
                <w:lang w:val="en-US" w:eastAsia="en-US" w:bidi="ar-SA"/>
              </w:rPr>
              <w:drawing>
                <wp:inline distT="0" distB="0" distL="0" distR="0" wp14:anchorId="73DE1E46" wp14:editId="2B3C4942">
                  <wp:extent cx="1147314" cy="1268083"/>
                  <wp:effectExtent l="0" t="0" r="0" b="8890"/>
                  <wp:docPr id="3" name="Picture 3" descr="Description: C:\Users\Comp\Desktop\աթո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escription: C:\Users\Comp\Desktop\աթոռ.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6946" cy="1267676"/>
                          </a:xfrm>
                          <a:prstGeom prst="rect">
                            <a:avLst/>
                          </a:prstGeom>
                          <a:noFill/>
                          <a:ln>
                            <a:noFill/>
                          </a:ln>
                        </pic:spPr>
                      </pic:pic>
                    </a:graphicData>
                  </a:graphic>
                </wp:inline>
              </w:drawing>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6</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t>6</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39121100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Стол / сторона</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344ECD" w:rsidRPr="00344ECD" w:rsidRDefault="00344ECD" w:rsidP="00344ECD">
            <w:pPr>
              <w:pStyle w:val="ListParagraph"/>
              <w:numPr>
                <w:ilvl w:val="0"/>
                <w:numId w:val="25"/>
              </w:numPr>
              <w:jc w:val="center"/>
              <w:rPr>
                <w:rFonts w:ascii="GHEA Grapalat" w:hAnsi="GHEA Grapalat"/>
                <w:sz w:val="16"/>
                <w:szCs w:val="16"/>
              </w:rPr>
            </w:pPr>
            <w:r w:rsidRPr="00344ECD">
              <w:rPr>
                <w:rFonts w:ascii="GHEA Grapalat" w:hAnsi="GHEA Grapalat"/>
                <w:sz w:val="16"/>
                <w:szCs w:val="16"/>
              </w:rPr>
              <w:t>Письменный стол/с приставной столе/</w:t>
            </w:r>
          </w:p>
          <w:p w:rsidR="00344ECD" w:rsidRPr="00344ECD" w:rsidRDefault="00344ECD" w:rsidP="00344ECD">
            <w:pPr>
              <w:pStyle w:val="ListParagraph"/>
              <w:numPr>
                <w:ilvl w:val="0"/>
                <w:numId w:val="25"/>
              </w:numPr>
              <w:jc w:val="center"/>
              <w:rPr>
                <w:rFonts w:ascii="GHEA Grapalat" w:hAnsi="GHEA Grapalat"/>
                <w:sz w:val="16"/>
                <w:szCs w:val="16"/>
              </w:rPr>
            </w:pPr>
            <w:r w:rsidRPr="00344ECD">
              <w:rPr>
                <w:rFonts w:ascii="GHEA Grapalat" w:hAnsi="GHEA Grapalat"/>
                <w:sz w:val="16"/>
                <w:szCs w:val="16"/>
              </w:rPr>
              <w:t xml:space="preserve"> • Письменный стол 130x60</w:t>
            </w:r>
          </w:p>
          <w:p w:rsidR="00344ECD" w:rsidRPr="00344ECD" w:rsidRDefault="00344ECD" w:rsidP="00344ECD">
            <w:pPr>
              <w:pStyle w:val="ListParagraph"/>
              <w:numPr>
                <w:ilvl w:val="0"/>
                <w:numId w:val="25"/>
              </w:numPr>
              <w:jc w:val="center"/>
              <w:rPr>
                <w:rFonts w:ascii="GHEA Grapalat" w:hAnsi="GHEA Grapalat"/>
                <w:sz w:val="16"/>
                <w:szCs w:val="16"/>
              </w:rPr>
            </w:pPr>
            <w:r w:rsidRPr="00344ECD">
              <w:rPr>
                <w:rFonts w:ascii="GHEA Grapalat" w:hAnsi="GHEA Grapalat"/>
                <w:sz w:val="16"/>
                <w:szCs w:val="16"/>
              </w:rPr>
              <w:t>• приставный стол 90x45</w:t>
            </w:r>
          </w:p>
          <w:p w:rsidR="00B20007" w:rsidRPr="00814EF0" w:rsidRDefault="00344ECD" w:rsidP="00344ECD">
            <w:pPr>
              <w:pStyle w:val="ListParagraph"/>
              <w:numPr>
                <w:ilvl w:val="0"/>
                <w:numId w:val="25"/>
              </w:numPr>
              <w:jc w:val="center"/>
              <w:rPr>
                <w:rFonts w:ascii="GHEA Grapalat" w:hAnsi="GHEA Grapalat"/>
                <w:sz w:val="16"/>
                <w:szCs w:val="16"/>
              </w:rPr>
            </w:pPr>
            <w:r w:rsidRPr="00344ECD">
              <w:rPr>
                <w:rFonts w:ascii="GHEA Grapalat" w:hAnsi="GHEA Grapalat"/>
                <w:sz w:val="16"/>
                <w:szCs w:val="16"/>
              </w:rPr>
              <w:t>• Цвет и форма по выбору заказчика</w:t>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jc w:val="center"/>
              <w:rPr>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jc w:val="center"/>
              <w:rPr>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t>7</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39121500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Мебель для кухни</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 xml:space="preserve">Кухонная мебель/Кухонная мебель из ламината, края полностью окаймленный с PVC. </w:t>
            </w:r>
            <w:r w:rsidRPr="00344ECD">
              <w:rPr>
                <w:rFonts w:ascii="GHEA Grapalat" w:hAnsi="GHEA Grapalat"/>
                <w:sz w:val="16"/>
                <w:szCs w:val="16"/>
              </w:rPr>
              <w:lastRenderedPageBreak/>
              <w:t>Поверхность мебели сделана из сталии вместо ламината, и это лучше. При производстве мебели используются качественные вакуумные петли саляски. Мера мебели - подвесная часть на вверху стены 240*70см, нижняя часть - 240*90 см, в том числе умывальник одноместный, с /с лицевой стороной из нержавеющей стали/ и кран. А так же установка газовой плиты предоставляется заказчиком.</w:t>
            </w:r>
          </w:p>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Включая установку.</w:t>
            </w:r>
          </w:p>
          <w:p w:rsidR="00814EF0" w:rsidRPr="00814EF0" w:rsidRDefault="00344ECD" w:rsidP="00344ECD">
            <w:pPr>
              <w:jc w:val="center"/>
              <w:rPr>
                <w:rFonts w:ascii="GHEA Grapalat" w:hAnsi="GHEA Grapalat"/>
                <w:sz w:val="16"/>
                <w:szCs w:val="16"/>
                <w:lang w:val="en-US"/>
              </w:rPr>
            </w:pPr>
            <w:r w:rsidRPr="00344ECD">
              <w:rPr>
                <w:rFonts w:ascii="GHEA Grapalat" w:hAnsi="GHEA Grapalat"/>
                <w:sz w:val="16"/>
                <w:szCs w:val="16"/>
              </w:rPr>
              <w:t>Цвет и форма по выбору заказчика.</w:t>
            </w:r>
            <w:r w:rsidR="00814EF0">
              <w:rPr>
                <w:rFonts w:ascii="Sylfaen" w:hAnsi="Sylfaen"/>
                <w:b/>
                <w:i/>
                <w:noProof/>
                <w:sz w:val="20"/>
                <w:szCs w:val="20"/>
                <w:lang w:val="en-US" w:eastAsia="en-US" w:bidi="ar-SA"/>
              </w:rPr>
              <w:drawing>
                <wp:inline distT="0" distB="0" distL="0" distR="0" wp14:anchorId="42D33D1F" wp14:editId="3CDCA76D">
                  <wp:extent cx="1940667" cy="1768415"/>
                  <wp:effectExtent l="0" t="0" r="254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40769" cy="1768508"/>
                          </a:xfrm>
                          <a:prstGeom prst="rect">
                            <a:avLst/>
                          </a:prstGeom>
                          <a:noFill/>
                          <a:ln>
                            <a:noFill/>
                          </a:ln>
                        </pic:spPr>
                      </pic:pic>
                    </a:graphicData>
                  </a:graphic>
                </wp:inline>
              </w:drawing>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lastRenderedPageBreak/>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 xml:space="preserve">Г.Ереван, Титоградян </w:t>
            </w:r>
            <w:r w:rsidRPr="004F3024">
              <w:rPr>
                <w:rFonts w:ascii="GHEA Grapalat" w:hAnsi="GHEA Grapalat"/>
                <w:sz w:val="16"/>
                <w:szCs w:val="16"/>
              </w:rPr>
              <w:lastRenderedPageBreak/>
              <w:t>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sz w:val="16"/>
                <w:szCs w:val="16"/>
              </w:rPr>
              <w:lastRenderedPageBreak/>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cs="Sylfaen"/>
                <w:sz w:val="16"/>
                <w:szCs w:val="16"/>
                <w:lang w:val="hy-AM"/>
              </w:rPr>
              <w:t xml:space="preserve">20 дней после даты вступления в силу соглашения между сторонами на 1-й </w:t>
            </w:r>
            <w:r w:rsidRPr="004F3024">
              <w:rPr>
                <w:rFonts w:ascii="GHEA Grapalat" w:hAnsi="GHEA Grapalat" w:cs="Sylfaen"/>
                <w:sz w:val="16"/>
                <w:szCs w:val="16"/>
                <w:lang w:val="hy-AM"/>
              </w:rPr>
              <w:lastRenderedPageBreak/>
              <w:t>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39121200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Кухонный стол</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344ECD" w:rsidRPr="00344ECD" w:rsidRDefault="00344ECD" w:rsidP="00344ECD">
            <w:pPr>
              <w:jc w:val="center"/>
              <w:rPr>
                <w:rFonts w:ascii="GHEA Grapalat" w:hAnsi="GHEA Grapalat"/>
                <w:sz w:val="16"/>
                <w:szCs w:val="16"/>
              </w:rPr>
            </w:pPr>
            <w:r w:rsidRPr="00344ECD">
              <w:rPr>
                <w:rFonts w:ascii="GHEA Grapalat" w:hAnsi="GHEA Grapalat"/>
                <w:sz w:val="16"/>
                <w:szCs w:val="16"/>
              </w:rPr>
              <w:t>Кухонный стол/</w:t>
            </w:r>
          </w:p>
          <w:p w:rsidR="00B20007" w:rsidRPr="00814EF0" w:rsidRDefault="00344ECD" w:rsidP="00344ECD">
            <w:pPr>
              <w:jc w:val="center"/>
              <w:rPr>
                <w:rFonts w:ascii="GHEA Grapalat" w:hAnsi="GHEA Grapalat"/>
                <w:sz w:val="16"/>
                <w:szCs w:val="16"/>
              </w:rPr>
            </w:pPr>
            <w:r w:rsidRPr="00344ECD">
              <w:rPr>
                <w:rFonts w:ascii="GHEA Grapalat" w:hAnsi="GHEA Grapalat"/>
                <w:sz w:val="16"/>
                <w:szCs w:val="16"/>
              </w:rPr>
              <w:t>• Цвет по выбору заказчика. Ножки металлические, лицо из сталичницы. Мера стола 160*80 см :</w:t>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t>9</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39111140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Стул недвижимость / кухня</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344ECD" w:rsidRPr="00344ECD" w:rsidRDefault="00344ECD" w:rsidP="00344ECD">
            <w:pPr>
              <w:pStyle w:val="ListParagraph"/>
              <w:numPr>
                <w:ilvl w:val="0"/>
                <w:numId w:val="26"/>
              </w:numPr>
              <w:jc w:val="center"/>
              <w:rPr>
                <w:rFonts w:ascii="GHEA Grapalat" w:hAnsi="GHEA Grapalat"/>
                <w:sz w:val="16"/>
                <w:szCs w:val="16"/>
              </w:rPr>
            </w:pPr>
            <w:r w:rsidRPr="00344ECD">
              <w:rPr>
                <w:rFonts w:ascii="GHEA Grapalat" w:hAnsi="GHEA Grapalat"/>
                <w:sz w:val="16"/>
                <w:szCs w:val="16"/>
              </w:rPr>
              <w:t>Стул неподвижной/Кухонный</w:t>
            </w:r>
          </w:p>
          <w:p w:rsidR="00344ECD" w:rsidRPr="00344ECD" w:rsidRDefault="00344ECD" w:rsidP="00344ECD">
            <w:pPr>
              <w:pStyle w:val="ListParagraph"/>
              <w:numPr>
                <w:ilvl w:val="0"/>
                <w:numId w:val="26"/>
              </w:numPr>
              <w:jc w:val="center"/>
              <w:rPr>
                <w:rFonts w:ascii="GHEA Grapalat" w:hAnsi="GHEA Grapalat"/>
                <w:sz w:val="16"/>
                <w:szCs w:val="16"/>
              </w:rPr>
            </w:pPr>
            <w:r w:rsidRPr="00344ECD">
              <w:rPr>
                <w:rFonts w:ascii="GHEA Grapalat" w:hAnsi="GHEA Grapalat"/>
                <w:sz w:val="16"/>
                <w:szCs w:val="16"/>
              </w:rPr>
              <w:t>• Цвет по выбору заказчика</w:t>
            </w:r>
          </w:p>
          <w:p w:rsidR="00344ECD" w:rsidRPr="00344ECD" w:rsidRDefault="00344ECD" w:rsidP="00344ECD">
            <w:pPr>
              <w:pStyle w:val="ListParagraph"/>
              <w:numPr>
                <w:ilvl w:val="0"/>
                <w:numId w:val="26"/>
              </w:numPr>
              <w:jc w:val="center"/>
              <w:rPr>
                <w:rFonts w:ascii="GHEA Grapalat" w:hAnsi="GHEA Grapalat"/>
                <w:sz w:val="16"/>
                <w:szCs w:val="16"/>
              </w:rPr>
            </w:pPr>
            <w:r w:rsidRPr="00344ECD">
              <w:rPr>
                <w:rFonts w:ascii="GHEA Grapalat" w:hAnsi="GHEA Grapalat"/>
                <w:sz w:val="16"/>
                <w:szCs w:val="16"/>
              </w:rPr>
              <w:t>• С железной рамой</w:t>
            </w:r>
          </w:p>
          <w:p w:rsidR="00701F80" w:rsidRPr="00701F80" w:rsidRDefault="00344ECD" w:rsidP="00344ECD">
            <w:pPr>
              <w:numPr>
                <w:ilvl w:val="0"/>
                <w:numId w:val="26"/>
              </w:numPr>
              <w:jc w:val="center"/>
              <w:rPr>
                <w:rFonts w:ascii="GHEA Grapalat" w:hAnsi="GHEA Grapalat"/>
                <w:sz w:val="16"/>
                <w:szCs w:val="16"/>
                <w:lang w:val="en-US"/>
              </w:rPr>
            </w:pPr>
            <w:r w:rsidRPr="00344ECD">
              <w:rPr>
                <w:rFonts w:ascii="GHEA Grapalat" w:hAnsi="GHEA Grapalat"/>
                <w:sz w:val="16"/>
                <w:szCs w:val="16"/>
              </w:rPr>
              <w:t>• Заменитель кожи высокого качества</w:t>
            </w:r>
            <w:r w:rsidR="00701F80">
              <w:rPr>
                <w:noProof/>
                <w:sz w:val="20"/>
                <w:szCs w:val="20"/>
                <w:lang w:val="en-US" w:eastAsia="en-US" w:bidi="ar-SA"/>
              </w:rPr>
              <w:lastRenderedPageBreak/>
              <w:drawing>
                <wp:inline distT="0" distB="0" distL="0" distR="0" wp14:anchorId="780FE047" wp14:editId="141C0246">
                  <wp:extent cx="880442" cy="1552484"/>
                  <wp:effectExtent l="0" t="0" r="0" b="0"/>
                  <wp:docPr id="5" name="Picture 5" descr="Description: C:\Users\Comp\Desktop\աթոռ խոհանո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escription: C:\Users\Comp\Desktop\աթոռ խոհանոց.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0632" cy="1552820"/>
                          </a:xfrm>
                          <a:prstGeom prst="rect">
                            <a:avLst/>
                          </a:prstGeom>
                          <a:noFill/>
                          <a:ln>
                            <a:noFill/>
                          </a:ln>
                        </pic:spPr>
                      </pic:pic>
                    </a:graphicData>
                  </a:graphic>
                </wp:inline>
              </w:drawing>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lastRenderedPageBreak/>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8</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lastRenderedPageBreak/>
              <w:t>10</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44221220</w:t>
            </w:r>
          </w:p>
          <w:p w:rsidR="00B20007" w:rsidRPr="004F3024" w:rsidRDefault="00B20007" w:rsidP="00765966">
            <w:pPr>
              <w:jc w:val="center"/>
              <w:rPr>
                <w:rFonts w:ascii="Arial LatArm" w:hAnsi="Arial LatArm" w:cs="Calibri"/>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Металлические ворота</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B20007" w:rsidRPr="00701F80" w:rsidRDefault="00344ECD" w:rsidP="00E33A9B">
            <w:pPr>
              <w:jc w:val="center"/>
              <w:rPr>
                <w:rFonts w:ascii="GHEA Grapalat" w:hAnsi="GHEA Grapalat"/>
                <w:sz w:val="16"/>
                <w:szCs w:val="16"/>
              </w:rPr>
            </w:pPr>
            <w:r>
              <w:rPr>
                <w:rFonts w:ascii="GHEA Grapalat" w:hAnsi="GHEA Grapalat"/>
                <w:sz w:val="16"/>
                <w:szCs w:val="16"/>
              </w:rPr>
              <w:t>Ворота металлические /2.20*6</w:t>
            </w:r>
            <w:r w:rsidRPr="00344ECD">
              <w:rPr>
                <w:rFonts w:ascii="GHEA Grapalat" w:hAnsi="GHEA Grapalat"/>
                <w:sz w:val="16"/>
                <w:szCs w:val="16"/>
              </w:rPr>
              <w:t>/ с подвижным механизмом / В том числе демонтировать  существующую ворота, устанавливать и монтировать новую ворота,</w:t>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t>11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44221140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Дверь 1 складная металлическая</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B20007" w:rsidRPr="00701F80" w:rsidRDefault="00344ECD" w:rsidP="00E33A9B">
            <w:pPr>
              <w:jc w:val="center"/>
              <w:rPr>
                <w:rFonts w:ascii="GHEA Grapalat" w:hAnsi="GHEA Grapalat"/>
                <w:sz w:val="16"/>
                <w:szCs w:val="16"/>
              </w:rPr>
            </w:pPr>
            <w:r w:rsidRPr="00344ECD">
              <w:rPr>
                <w:rFonts w:ascii="GHEA Grapalat" w:hAnsi="GHEA Grapalat"/>
                <w:sz w:val="16"/>
                <w:szCs w:val="16"/>
              </w:rPr>
              <w:t>Дверь одностворчитая металлическая/калитка/2*1м/ цвет по выбору заказчика/В том числе демонтировать старую дверь, устанавливать и монтировать новую дверь,</w:t>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t>12</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44221140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Дверь 2 складная металлическая</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701F80" w:rsidRPr="00701F80" w:rsidRDefault="00344ECD" w:rsidP="00E33A9B">
            <w:pPr>
              <w:jc w:val="center"/>
              <w:rPr>
                <w:rFonts w:ascii="GHEA Grapalat" w:hAnsi="GHEA Grapalat"/>
                <w:sz w:val="16"/>
                <w:szCs w:val="16"/>
                <w:lang w:val="en-US"/>
              </w:rPr>
            </w:pPr>
            <w:r w:rsidRPr="00344ECD">
              <w:rPr>
                <w:rFonts w:ascii="GHEA Grapalat" w:hAnsi="GHEA Grapalat"/>
                <w:sz w:val="16"/>
                <w:szCs w:val="16"/>
              </w:rPr>
              <w:t>Дверь 2 створчитая металлическая/ мера 1.80*2.20/окрашенная, цвет по выбору заказчика/ ядерная часть заполнена пеной, лицевания с внутренней стороны / замок с 2-3 зубами /с ручкой/фото прикрепляется/В том числе демонтировать старую дверь, устанавливать и монтировать новую дверь,</w:t>
            </w:r>
            <w:r w:rsidR="00701F80">
              <w:rPr>
                <w:rFonts w:ascii="Sylfaen" w:hAnsi="Sylfaen"/>
                <w:noProof/>
                <w:sz w:val="20"/>
                <w:szCs w:val="20"/>
                <w:lang w:val="en-US" w:eastAsia="en-US" w:bidi="ar-SA"/>
              </w:rPr>
              <w:lastRenderedPageBreak/>
              <w:drawing>
                <wp:inline distT="0" distB="0" distL="0" distR="0" wp14:anchorId="11900249" wp14:editId="5CB46F9A">
                  <wp:extent cx="1671398" cy="2078966"/>
                  <wp:effectExtent l="0" t="0" r="5080" b="0"/>
                  <wp:docPr id="6" name="Picture 6" descr="Description: C:\Users\Comp\Desktop\IMG-bf11ba744c0bfb6ac74aa7fed2c79892-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escription: C:\Users\Comp\Desktop\IMG-bf11ba744c0bfb6ac74aa7fed2c79892-V.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76015" cy="2084708"/>
                          </a:xfrm>
                          <a:prstGeom prst="rect">
                            <a:avLst/>
                          </a:prstGeom>
                          <a:noFill/>
                          <a:ln>
                            <a:noFill/>
                          </a:ln>
                        </pic:spPr>
                      </pic:pic>
                    </a:graphicData>
                  </a:graphic>
                </wp:inline>
              </w:drawing>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lastRenderedPageBreak/>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2</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lastRenderedPageBreak/>
              <w:t>13</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44221140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Дверь 2 складная металлическая</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701F80" w:rsidRDefault="00344ECD" w:rsidP="00E33A9B">
            <w:pPr>
              <w:jc w:val="center"/>
              <w:rPr>
                <w:rFonts w:ascii="GHEA Grapalat" w:hAnsi="GHEA Grapalat"/>
                <w:sz w:val="16"/>
                <w:szCs w:val="16"/>
                <w:lang w:val="en-US"/>
              </w:rPr>
            </w:pPr>
            <w:r w:rsidRPr="00344ECD">
              <w:rPr>
                <w:rFonts w:ascii="GHEA Grapalat" w:hAnsi="GHEA Grapalat"/>
                <w:sz w:val="16"/>
                <w:szCs w:val="16"/>
              </w:rPr>
              <w:t>Дверь 2 створчитая металлическая/ мера 1.75*2.20/окрашенная, цвет по выбору заказчика/ ядерная часть заполнена пеной, лицевания с внутренней стороны / замок с 2-3 зубами /с ручкой/фото прикрепляется/В том числе демонтировать старую дверь, устанавливать и монтировать новую дверь,</w:t>
            </w:r>
          </w:p>
          <w:p w:rsidR="00701F80" w:rsidRPr="00701F80" w:rsidRDefault="00701F80" w:rsidP="00E33A9B">
            <w:pPr>
              <w:jc w:val="center"/>
              <w:rPr>
                <w:rFonts w:ascii="GHEA Grapalat" w:hAnsi="GHEA Grapalat"/>
                <w:sz w:val="16"/>
                <w:szCs w:val="16"/>
                <w:lang w:val="en-US"/>
              </w:rPr>
            </w:pPr>
            <w:r>
              <w:rPr>
                <w:rFonts w:ascii="Sylfaen" w:hAnsi="Sylfaen"/>
                <w:noProof/>
                <w:sz w:val="20"/>
                <w:szCs w:val="20"/>
                <w:lang w:val="en-US" w:eastAsia="en-US" w:bidi="ar-SA"/>
              </w:rPr>
              <w:drawing>
                <wp:inline distT="0" distB="0" distL="0" distR="0" wp14:anchorId="112A52EC" wp14:editId="1FBBD166">
                  <wp:extent cx="1509622" cy="2000014"/>
                  <wp:effectExtent l="0" t="0" r="0" b="635"/>
                  <wp:docPr id="7" name="Picture 7" descr="Description: C:\Users\Comp\Desktop\09-10-20_01-46-42-\IMG-4f2c123fd6f3d1fccf80cdd7f7bd347d-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escription: C:\Users\Comp\Desktop\09-10-20_01-46-42-\IMG-4f2c123fd6f3d1fccf80cdd7f7bd347d-V.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09715" cy="2000137"/>
                          </a:xfrm>
                          <a:prstGeom prst="rect">
                            <a:avLst/>
                          </a:prstGeom>
                          <a:noFill/>
                          <a:ln>
                            <a:noFill/>
                          </a:ln>
                        </pic:spPr>
                      </pic:pic>
                    </a:graphicData>
                  </a:graphic>
                </wp:inline>
              </w:drawing>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hideMark/>
          </w:tcPr>
          <w:p w:rsidR="00B20007" w:rsidRPr="004F3024" w:rsidRDefault="00B20007" w:rsidP="00E33A9B">
            <w:pPr>
              <w:jc w:val="center"/>
              <w:rPr>
                <w:sz w:val="16"/>
                <w:szCs w:val="16"/>
              </w:rPr>
            </w:pPr>
            <w:r w:rsidRPr="004F3024">
              <w:rPr>
                <w:rFonts w:ascii="GHEA Grapalat" w:hAnsi="GHEA Grapalat" w:cs="Sylfaen"/>
                <w:sz w:val="16"/>
                <w:szCs w:val="16"/>
                <w:lang w:val="hy-AM"/>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дней после получения заказа от Клиента.</w:t>
            </w:r>
          </w:p>
        </w:tc>
      </w:tr>
      <w:tr w:rsidR="00B20007" w:rsidRPr="004F3024" w:rsidTr="008C7178">
        <w:trPr>
          <w:trHeight w:val="246"/>
        </w:trPr>
        <w:tc>
          <w:tcPr>
            <w:tcW w:w="63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Arial LatArm" w:hAnsi="Arial LatArm" w:cs="Calibri"/>
                <w:color w:val="000000"/>
                <w:sz w:val="16"/>
                <w:szCs w:val="16"/>
                <w:lang w:val="en-US"/>
              </w:rPr>
            </w:pPr>
            <w:r w:rsidRPr="004F3024">
              <w:rPr>
                <w:rFonts w:ascii="Arial LatArm" w:hAnsi="Arial LatArm" w:cs="Calibri"/>
                <w:color w:val="000000"/>
                <w:sz w:val="16"/>
                <w:szCs w:val="16"/>
                <w:lang w:val="en-US"/>
              </w:rPr>
              <w:t>14</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jc w:val="center"/>
              <w:rPr>
                <w:rFonts w:ascii="GHEA Grapalat" w:hAnsi="GHEA Grapalat" w:cs="Calibri"/>
                <w:sz w:val="16"/>
                <w:szCs w:val="16"/>
              </w:rPr>
            </w:pPr>
            <w:r w:rsidRPr="004F3024">
              <w:rPr>
                <w:rFonts w:ascii="GHEA Grapalat" w:hAnsi="GHEA Grapalat" w:cs="Calibri"/>
                <w:sz w:val="16"/>
                <w:szCs w:val="16"/>
              </w:rPr>
              <w:t>44221140</w:t>
            </w:r>
          </w:p>
        </w:tc>
        <w:tc>
          <w:tcPr>
            <w:tcW w:w="117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rFonts w:ascii="GHEA Grapalat" w:hAnsi="GHEA Grapalat"/>
                <w:sz w:val="16"/>
                <w:szCs w:val="16"/>
              </w:rPr>
            </w:pPr>
            <w:r w:rsidRPr="004F3024">
              <w:rPr>
                <w:rFonts w:ascii="GHEA Grapalat" w:hAnsi="GHEA Grapalat"/>
                <w:sz w:val="16"/>
                <w:szCs w:val="16"/>
              </w:rPr>
              <w:t>Дверь 1 складная металлическая</w:t>
            </w:r>
          </w:p>
        </w:tc>
        <w:tc>
          <w:tcPr>
            <w:tcW w:w="1073"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3787" w:type="dxa"/>
            <w:tcBorders>
              <w:top w:val="single" w:sz="4" w:space="0" w:color="auto"/>
              <w:left w:val="single" w:sz="4" w:space="0" w:color="auto"/>
              <w:bottom w:val="single" w:sz="4" w:space="0" w:color="auto"/>
              <w:right w:val="single" w:sz="4" w:space="0" w:color="auto"/>
            </w:tcBorders>
            <w:vAlign w:val="center"/>
          </w:tcPr>
          <w:p w:rsidR="00B20007" w:rsidRDefault="00701F80" w:rsidP="00E33A9B">
            <w:pPr>
              <w:jc w:val="center"/>
              <w:rPr>
                <w:rFonts w:ascii="GHEA Grapalat" w:hAnsi="GHEA Grapalat"/>
                <w:sz w:val="16"/>
                <w:szCs w:val="16"/>
                <w:lang w:val="en-US"/>
              </w:rPr>
            </w:pPr>
            <w:r w:rsidRPr="00701F80">
              <w:rPr>
                <w:rFonts w:ascii="GHEA Grapalat" w:hAnsi="GHEA Grapalat"/>
                <w:sz w:val="16"/>
                <w:szCs w:val="16"/>
              </w:rPr>
              <w:t xml:space="preserve">размеры: 90 * 2,20 / покрашено, цвет по выбору заказчика / внутренняя часть заполнена поролоном, облицована изнутри / замок на 2-3 зубца / ручка / прилагается рисунок / Включая демонтаж существующей двери և новый монтаж </w:t>
            </w:r>
            <w:r w:rsidRPr="00701F80">
              <w:rPr>
                <w:rFonts w:ascii="GHEA Grapalat" w:hAnsi="GHEA Grapalat"/>
                <w:sz w:val="16"/>
                <w:szCs w:val="16"/>
              </w:rPr>
              <w:lastRenderedPageBreak/>
              <w:t>և монтаж</w:t>
            </w:r>
          </w:p>
          <w:p w:rsidR="00701F80" w:rsidRDefault="00701F80" w:rsidP="00E33A9B">
            <w:pPr>
              <w:jc w:val="center"/>
              <w:rPr>
                <w:rFonts w:ascii="GHEA Grapalat" w:hAnsi="GHEA Grapalat"/>
                <w:sz w:val="16"/>
                <w:szCs w:val="16"/>
                <w:lang w:val="en-US"/>
              </w:rPr>
            </w:pPr>
          </w:p>
          <w:p w:rsidR="00701F80" w:rsidRPr="00701F80" w:rsidRDefault="00701F80" w:rsidP="00E33A9B">
            <w:pPr>
              <w:jc w:val="center"/>
              <w:rPr>
                <w:rFonts w:ascii="GHEA Grapalat" w:hAnsi="GHEA Grapalat"/>
                <w:sz w:val="16"/>
                <w:szCs w:val="16"/>
                <w:lang w:val="en-US"/>
              </w:rPr>
            </w:pPr>
            <w:r>
              <w:rPr>
                <w:rFonts w:ascii="Sylfaen" w:hAnsi="Sylfaen"/>
                <w:noProof/>
                <w:sz w:val="20"/>
                <w:szCs w:val="20"/>
                <w:lang w:val="en-US" w:eastAsia="en-US" w:bidi="ar-SA"/>
              </w:rPr>
              <w:drawing>
                <wp:inline distT="0" distB="0" distL="0" distR="0" wp14:anchorId="035CE93C" wp14:editId="1E6C5899">
                  <wp:extent cx="1808328" cy="2070725"/>
                  <wp:effectExtent l="0" t="0" r="1905" b="6350"/>
                  <wp:docPr id="8" name="Picture 8" descr="Description: C:\Users\Comp\Desktop\09-10-20_01-46-42-\IMG-af14dd2aaad7d957c2ea7685f57b9acc-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escription: C:\Users\Comp\Desktop\09-10-20_01-46-42-\IMG-af14dd2aaad7d957c2ea7685f57b9acc-V.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12020" cy="2074953"/>
                          </a:xfrm>
                          <a:prstGeom prst="rect">
                            <a:avLst/>
                          </a:prstGeom>
                          <a:noFill/>
                          <a:ln>
                            <a:noFill/>
                          </a:ln>
                        </pic:spPr>
                      </pic:pic>
                    </a:graphicData>
                  </a:graphic>
                </wp:inline>
              </w:drawing>
            </w:r>
          </w:p>
        </w:tc>
        <w:tc>
          <w:tcPr>
            <w:tcW w:w="72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sz w:val="16"/>
                <w:szCs w:val="16"/>
              </w:rPr>
              <w:lastRenderedPageBreak/>
              <w:t>шт.</w:t>
            </w:r>
          </w:p>
        </w:tc>
        <w:tc>
          <w:tcPr>
            <w:tcW w:w="924"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1127"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spacing w:line="276" w:lineRule="auto"/>
              <w:jc w:val="center"/>
              <w:rPr>
                <w:rFonts w:ascii="GHEA Grapalat" w:hAnsi="GHEA Grapalat"/>
                <w:sz w:val="16"/>
                <w:szCs w:val="16"/>
              </w:rPr>
            </w:pPr>
          </w:p>
        </w:tc>
        <w:tc>
          <w:tcPr>
            <w:tcW w:w="649"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765966">
            <w:pPr>
              <w:spacing w:line="276" w:lineRule="auto"/>
              <w:jc w:val="center"/>
              <w:rPr>
                <w:rFonts w:ascii="Arial LatArm" w:hAnsi="Arial LatArm"/>
                <w:sz w:val="16"/>
                <w:szCs w:val="16"/>
              </w:rPr>
            </w:pPr>
            <w:r w:rsidRPr="004F3024">
              <w:rPr>
                <w:rFonts w:ascii="Arial LatArm" w:hAnsi="Arial LatArm"/>
                <w:sz w:val="16"/>
                <w:szCs w:val="16"/>
              </w:rPr>
              <w:t>1</w:t>
            </w:r>
          </w:p>
        </w:tc>
        <w:tc>
          <w:tcPr>
            <w:tcW w:w="108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B20007">
            <w:pPr>
              <w:jc w:val="center"/>
              <w:rPr>
                <w:sz w:val="16"/>
                <w:szCs w:val="16"/>
              </w:rPr>
            </w:pPr>
            <w:r w:rsidRPr="004F3024">
              <w:rPr>
                <w:rFonts w:ascii="GHEA Grapalat" w:hAnsi="GHEA Grapalat"/>
                <w:sz w:val="16"/>
                <w:szCs w:val="16"/>
              </w:rPr>
              <w:t>Г.Ереван, Титоградян 14/10</w:t>
            </w:r>
          </w:p>
        </w:tc>
        <w:tc>
          <w:tcPr>
            <w:tcW w:w="90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jc w:val="center"/>
              <w:rPr>
                <w:sz w:val="16"/>
                <w:szCs w:val="16"/>
              </w:rPr>
            </w:pPr>
            <w:r w:rsidRPr="004F3024">
              <w:rPr>
                <w:rFonts w:ascii="GHEA Grapalat" w:hAnsi="GHEA Grapalat"/>
                <w:sz w:val="16"/>
                <w:szCs w:val="16"/>
              </w:rPr>
              <w:t>Согласно порядку</w:t>
            </w:r>
          </w:p>
        </w:tc>
        <w:tc>
          <w:tcPr>
            <w:tcW w:w="3060" w:type="dxa"/>
            <w:tcBorders>
              <w:top w:val="single" w:sz="4" w:space="0" w:color="auto"/>
              <w:left w:val="single" w:sz="4" w:space="0" w:color="auto"/>
              <w:bottom w:val="single" w:sz="4" w:space="0" w:color="auto"/>
              <w:right w:val="single" w:sz="4" w:space="0" w:color="auto"/>
            </w:tcBorders>
            <w:vAlign w:val="center"/>
          </w:tcPr>
          <w:p w:rsidR="00B20007" w:rsidRPr="004F3024" w:rsidRDefault="00B20007" w:rsidP="00E33A9B">
            <w:pPr>
              <w:jc w:val="center"/>
              <w:rPr>
                <w:sz w:val="16"/>
                <w:szCs w:val="16"/>
              </w:rPr>
            </w:pPr>
            <w:r w:rsidRPr="004F3024">
              <w:rPr>
                <w:rFonts w:ascii="GHEA Grapalat" w:hAnsi="GHEA Grapalat" w:cs="Sylfaen"/>
                <w:sz w:val="16"/>
                <w:szCs w:val="16"/>
                <w:lang w:val="hy-AM"/>
              </w:rPr>
              <w:t xml:space="preserve">20 дней после даты вступления в силу соглашения между сторонами на 1-й раунд 20 дней / если Поставщик не согласен доставить ранее / на других этапах доставки в течение 3 рабочих </w:t>
            </w:r>
            <w:r w:rsidRPr="004F3024">
              <w:rPr>
                <w:rFonts w:ascii="GHEA Grapalat" w:hAnsi="GHEA Grapalat" w:cs="Sylfaen"/>
                <w:sz w:val="16"/>
                <w:szCs w:val="16"/>
                <w:lang w:val="hy-AM"/>
              </w:rPr>
              <w:lastRenderedPageBreak/>
              <w:t>дней после получения заказа от Клиента.</w:t>
            </w:r>
          </w:p>
        </w:tc>
      </w:tr>
    </w:tbl>
    <w:p w:rsidR="00B331D5" w:rsidRDefault="00B331D5" w:rsidP="00B46D58">
      <w:pPr>
        <w:widowControl w:val="0"/>
        <w:jc w:val="both"/>
        <w:rPr>
          <w:rFonts w:ascii="GHEA Grapalat" w:hAnsi="GHEA Grapalat"/>
          <w:lang w:val="en-US"/>
        </w:rPr>
      </w:pPr>
    </w:p>
    <w:p w:rsidR="00701F80" w:rsidRPr="00701F80" w:rsidRDefault="00701F80" w:rsidP="00701F80">
      <w:pPr>
        <w:widowControl w:val="0"/>
        <w:jc w:val="both"/>
        <w:rPr>
          <w:rFonts w:ascii="GHEA Grapalat" w:hAnsi="GHEA Grapalat"/>
          <w:b/>
          <w:lang w:val="en-US"/>
        </w:rPr>
      </w:pPr>
      <w:r w:rsidRPr="00701F80">
        <w:rPr>
          <w:rFonts w:ascii="GHEA Grapalat" w:hAnsi="GHEA Grapalat"/>
          <w:b/>
          <w:lang w:val="en-US"/>
        </w:rPr>
        <w:t>Двери должны иметь дизайн изображенный на картинке.</w:t>
      </w:r>
    </w:p>
    <w:p w:rsidR="00B331D5" w:rsidRDefault="00701F80" w:rsidP="00701F80">
      <w:pPr>
        <w:widowControl w:val="0"/>
        <w:jc w:val="both"/>
        <w:rPr>
          <w:rFonts w:ascii="GHEA Grapalat" w:hAnsi="GHEA Grapalat"/>
          <w:b/>
          <w:lang w:val="en-US"/>
        </w:rPr>
      </w:pPr>
      <w:r w:rsidRPr="00701F80">
        <w:rPr>
          <w:rFonts w:ascii="GHEA Grapalat" w:hAnsi="GHEA Grapalat"/>
          <w:b/>
          <w:lang w:val="en-US"/>
        </w:rPr>
        <w:t>Цвет по выбору заказчика.</w:t>
      </w:r>
    </w:p>
    <w:p w:rsidR="00701F80" w:rsidRDefault="00701F80" w:rsidP="00701F80">
      <w:pPr>
        <w:widowControl w:val="0"/>
        <w:jc w:val="both"/>
        <w:rPr>
          <w:rFonts w:ascii="GHEA Grapalat" w:hAnsi="GHEA Grapalat"/>
          <w:b/>
          <w:lang w:val="en-US"/>
        </w:rPr>
      </w:pPr>
    </w:p>
    <w:p w:rsidR="00CF7211" w:rsidRPr="00CF7211" w:rsidRDefault="00CF7211" w:rsidP="00CF7211">
      <w:pPr>
        <w:widowControl w:val="0"/>
        <w:jc w:val="both"/>
        <w:rPr>
          <w:rFonts w:ascii="GHEA Grapalat" w:hAnsi="GHEA Grapalat"/>
          <w:b/>
          <w:lang w:val="en-US"/>
        </w:rPr>
      </w:pPr>
      <w:r w:rsidRPr="00CF7211">
        <w:rPr>
          <w:rFonts w:ascii="GHEA Grapalat" w:hAnsi="GHEA Grapalat"/>
          <w:lang w:val="en-US"/>
        </w:rPr>
        <w:t xml:space="preserve">* Срок поставки товара, а в случае поэтапной доставки - срок поставки первого этапа, должен быть установлен не менее 20 календарных дней, что исчисляется на день вступления в силу условия выполнения предусмотренных договором прав и обязанностей сторон, если выбранный участник не согласен. доставить в более короткие сроки. </w:t>
      </w:r>
      <w:r w:rsidRPr="00CF7211">
        <w:rPr>
          <w:rFonts w:ascii="GHEA Grapalat" w:hAnsi="GHEA Grapalat"/>
          <w:b/>
          <w:lang w:val="en-US"/>
        </w:rPr>
        <w:t>Срок доставки не может быть дольше 25 декабря текущего года.</w:t>
      </w:r>
    </w:p>
    <w:p w:rsidR="00CF7211" w:rsidRPr="00CF7211" w:rsidRDefault="00CF7211" w:rsidP="00CF7211">
      <w:pPr>
        <w:widowControl w:val="0"/>
        <w:jc w:val="both"/>
        <w:rPr>
          <w:rFonts w:ascii="GHEA Grapalat" w:hAnsi="GHEA Grapalat"/>
          <w:lang w:val="en-US"/>
        </w:rPr>
      </w:pPr>
      <w:r w:rsidRPr="00CF7211">
        <w:rPr>
          <w:rFonts w:ascii="GHEA Grapalat" w:hAnsi="GHEA Grapalat"/>
          <w:lang w:val="en-US"/>
        </w:rPr>
        <w:t>** Если в приглашении не указана информация о товаре, торговой марке, торговом наименовании, бренде և производителя առաջարկ, предлагаемых участником, графа «торговая марка, марка производитель» удаляется. В случае, предусмотренном в контракте, Продавец также должен предоставить Покупателю гарантийное письмо или сертификат соответствия от производителя товара или его представителя.</w:t>
      </w:r>
    </w:p>
    <w:p w:rsidR="00CF7211" w:rsidRPr="00CF7211" w:rsidRDefault="00CF7211" w:rsidP="00CF7211">
      <w:pPr>
        <w:widowControl w:val="0"/>
        <w:jc w:val="both"/>
        <w:rPr>
          <w:rFonts w:ascii="GHEA Grapalat" w:hAnsi="GHEA Grapalat"/>
          <w:lang w:val="en-US"/>
        </w:rPr>
      </w:pPr>
      <w:r w:rsidRPr="00CF7211">
        <w:rPr>
          <w:rFonts w:ascii="GHEA Grapalat" w:hAnsi="GHEA Grapalat"/>
          <w:lang w:val="en-US"/>
        </w:rPr>
        <w:t>В соответствии со статьей 13 (5) Закона о закупках Республики Армения, если атрибуты любого предмета закупки содержат требование или ссылку на любой товарный знак, торговое наименование, патент, эскиз или модель, страну происхождения или конкретный источник или производителя, В этом случае участники торгов могут представить эквивалент предмета закупки, одновременно подав заявку на характеристики предмета эквивалента предмета закупки, который должен быть представлен.</w:t>
      </w:r>
    </w:p>
    <w:p w:rsidR="00CF7211" w:rsidRDefault="00CF7211" w:rsidP="00701F80">
      <w:pPr>
        <w:widowControl w:val="0"/>
        <w:jc w:val="both"/>
        <w:rPr>
          <w:rFonts w:ascii="GHEA Grapalat" w:hAnsi="GHEA Grapalat"/>
          <w:b/>
          <w:lang w:val="en-US"/>
        </w:rPr>
      </w:pPr>
    </w:p>
    <w:p w:rsidR="00701F80" w:rsidRPr="00701F80" w:rsidRDefault="00701F80" w:rsidP="00701F80">
      <w:pPr>
        <w:widowControl w:val="0"/>
        <w:jc w:val="both"/>
        <w:rPr>
          <w:rFonts w:ascii="GHEA Grapalat" w:hAnsi="GHEA Grapalat"/>
          <w:b/>
          <w:lang w:val="en-US"/>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9"/>
        <w:t>*</w:t>
      </w:r>
    </w:p>
    <w:p w:rsidR="00EA45C8" w:rsidRDefault="00071D1C" w:rsidP="00765966">
      <w:pPr>
        <w:widowControl w:val="0"/>
        <w:spacing w:after="160"/>
        <w:jc w:val="right"/>
        <w:rPr>
          <w:rFonts w:ascii="GHEA Grapalat" w:hAnsi="GHEA Grapalat"/>
          <w:lang w:val="en-US"/>
        </w:rPr>
      </w:pPr>
      <w:r w:rsidRPr="00B138F3">
        <w:rPr>
          <w:rFonts w:ascii="GHEA Grapalat" w:hAnsi="GHEA Grapalat"/>
        </w:rPr>
        <w:t>Драмов РА</w:t>
      </w:r>
    </w:p>
    <w:tbl>
      <w:tblPr>
        <w:tblW w:w="144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6"/>
        <w:gridCol w:w="9434"/>
      </w:tblGrid>
      <w:tr w:rsidR="00EA45C8" w:rsidRPr="001B125B" w:rsidTr="00765966">
        <w:trPr>
          <w:trHeight w:val="1272"/>
        </w:trPr>
        <w:tc>
          <w:tcPr>
            <w:tcW w:w="4966" w:type="dxa"/>
            <w:tcBorders>
              <w:top w:val="single" w:sz="4" w:space="0" w:color="auto"/>
              <w:left w:val="single" w:sz="4" w:space="0" w:color="auto"/>
              <w:bottom w:val="single" w:sz="4" w:space="0" w:color="auto"/>
              <w:right w:val="single" w:sz="4" w:space="0" w:color="auto"/>
            </w:tcBorders>
            <w:vAlign w:val="center"/>
            <w:hideMark/>
          </w:tcPr>
          <w:p w:rsidR="00EA45C8" w:rsidRDefault="00EA45C8" w:rsidP="00DD3DC8">
            <w:pPr>
              <w:spacing w:line="276" w:lineRule="auto"/>
              <w:rPr>
                <w:rFonts w:ascii="GHEA Grapalat" w:hAnsi="GHEA Grapalat"/>
                <w:sz w:val="20"/>
                <w:szCs w:val="20"/>
              </w:rPr>
            </w:pPr>
            <w:r w:rsidRPr="00EA45C8">
              <w:rPr>
                <w:rFonts w:ascii="GHEA Grapalat" w:hAnsi="GHEA Grapalat"/>
                <w:lang w:val="en-US"/>
              </w:rPr>
              <w:t>Дата платежа</w:t>
            </w:r>
          </w:p>
        </w:tc>
        <w:tc>
          <w:tcPr>
            <w:tcW w:w="9434" w:type="dxa"/>
            <w:tcBorders>
              <w:top w:val="single" w:sz="4" w:space="0" w:color="auto"/>
              <w:left w:val="single" w:sz="4" w:space="0" w:color="auto"/>
              <w:bottom w:val="single" w:sz="4" w:space="0" w:color="auto"/>
              <w:right w:val="single" w:sz="4" w:space="0" w:color="auto"/>
            </w:tcBorders>
            <w:vAlign w:val="center"/>
            <w:hideMark/>
          </w:tcPr>
          <w:p w:rsidR="00EA45C8" w:rsidRDefault="00EA45C8" w:rsidP="00765966">
            <w:pPr>
              <w:widowControl w:val="0"/>
              <w:spacing w:after="160"/>
              <w:jc w:val="center"/>
              <w:rPr>
                <w:rFonts w:ascii="GHEA Grapalat" w:hAnsi="GHEA Grapalat"/>
                <w:lang w:val="en-US"/>
              </w:rPr>
            </w:pPr>
            <w:r w:rsidRPr="00EA45C8">
              <w:rPr>
                <w:rFonts w:ascii="GHEA Grapalat" w:hAnsi="GHEA Grapalat"/>
                <w:lang w:val="en-US"/>
              </w:rPr>
              <w:t>График оплаты Платежи будут производиться в рамках Соглашения до 15-го числа каждого месяца в размере 100% от фактически доставленных товаров в течение предыдущего месяца на основании протоколов к</w:t>
            </w:r>
            <w:r w:rsidR="00765966">
              <w:rPr>
                <w:rFonts w:ascii="GHEA Grapalat" w:hAnsi="GHEA Grapalat"/>
                <w:lang w:val="en-US"/>
              </w:rPr>
              <w:t xml:space="preserve">витанции-доставки, утвержденных </w:t>
            </w:r>
            <w:r w:rsidRPr="00EA45C8">
              <w:rPr>
                <w:rFonts w:ascii="GHEA Grapalat" w:hAnsi="GHEA Grapalat"/>
                <w:lang w:val="en-US"/>
              </w:rPr>
              <w:t>Продавцом.</w:t>
            </w:r>
          </w:p>
          <w:p w:rsidR="00EA45C8" w:rsidRDefault="00EA45C8" w:rsidP="00DD3DC8">
            <w:pPr>
              <w:spacing w:line="276" w:lineRule="auto"/>
              <w:rPr>
                <w:rFonts w:ascii="GHEA Grapalat" w:hAnsi="GHEA Grapalat" w:cs="Sylfaen"/>
                <w:sz w:val="20"/>
              </w:rPr>
            </w:pPr>
          </w:p>
        </w:tc>
      </w:tr>
    </w:tbl>
    <w:p w:rsidR="00EA45C8" w:rsidRPr="00EA45C8" w:rsidRDefault="00EA45C8" w:rsidP="00B46D58">
      <w:pPr>
        <w:widowControl w:val="0"/>
        <w:spacing w:after="160"/>
        <w:jc w:val="right"/>
        <w:rPr>
          <w:rFonts w:ascii="GHEA Grapalat" w:hAnsi="GHEA Grapalat"/>
          <w:lang w:val="en-US"/>
        </w:rPr>
      </w:pPr>
    </w:p>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F3B" w:rsidRDefault="00B26F3B">
      <w:r>
        <w:separator/>
      </w:r>
    </w:p>
  </w:endnote>
  <w:endnote w:type="continuationSeparator" w:id="0">
    <w:p w:rsidR="00B26F3B" w:rsidRDefault="00B26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765966" w:rsidRPr="00C861E9" w:rsidRDefault="0076596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C61C6">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F3B" w:rsidRDefault="00B26F3B">
      <w:r>
        <w:separator/>
      </w:r>
    </w:p>
  </w:footnote>
  <w:footnote w:type="continuationSeparator" w:id="0">
    <w:p w:rsidR="00B26F3B" w:rsidRDefault="00B26F3B">
      <w:r>
        <w:continuationSeparator/>
      </w:r>
    </w:p>
  </w:footnote>
  <w:footnote w:id="1">
    <w:p w:rsidR="00765966" w:rsidRPr="005E5972" w:rsidRDefault="00765966" w:rsidP="007A5F50">
      <w:pPr>
        <w:pStyle w:val="FootnoteText"/>
        <w:jc w:val="both"/>
        <w:rPr>
          <w:rFonts w:asciiTheme="minorHAnsi" w:hAnsiTheme="minorHAnsi"/>
          <w:i/>
          <w:lang w:val="en-US"/>
        </w:rPr>
      </w:pPr>
    </w:p>
  </w:footnote>
  <w:footnote w:id="2">
    <w:p w:rsidR="00765966" w:rsidRPr="005E5972" w:rsidRDefault="00765966" w:rsidP="005E5972">
      <w:pPr>
        <w:pStyle w:val="FootnoteText"/>
        <w:widowControl w:val="0"/>
        <w:jc w:val="both"/>
        <w:rPr>
          <w:rFonts w:ascii="GHEA Grapalat" w:hAnsi="GHEA Grapalat"/>
          <w:i/>
          <w:lang w:val="en-US"/>
        </w:rPr>
      </w:pPr>
    </w:p>
  </w:footnote>
  <w:footnote w:id="3">
    <w:p w:rsidR="00765966" w:rsidRPr="003626A3" w:rsidRDefault="00765966" w:rsidP="003626A3">
      <w:pPr>
        <w:pStyle w:val="FootnoteText"/>
        <w:jc w:val="both"/>
        <w:rPr>
          <w:rFonts w:ascii="GHEA Grapalat" w:hAnsi="GHEA Grapalat"/>
          <w:i/>
          <w:lang w:val="en-US"/>
        </w:rPr>
      </w:pPr>
    </w:p>
    <w:p w:rsidR="00765966" w:rsidRPr="00CD6B60" w:rsidRDefault="00765966" w:rsidP="00FC69A8">
      <w:pPr>
        <w:pStyle w:val="FootnoteText"/>
        <w:jc w:val="both"/>
        <w:rPr>
          <w:rFonts w:ascii="GHEA Grapalat" w:hAnsi="GHEA Grapalat"/>
          <w:i/>
        </w:rPr>
      </w:pPr>
      <w:r w:rsidRPr="00CD6B60">
        <w:rPr>
          <w:rFonts w:ascii="GHEA Grapalat" w:hAnsi="GHEA Grapalat"/>
          <w:i/>
        </w:rPr>
        <w:t xml:space="preserve"> </w:t>
      </w:r>
    </w:p>
  </w:footnote>
  <w:footnote w:id="4">
    <w:p w:rsidR="00765966" w:rsidRPr="003626A3" w:rsidRDefault="00765966" w:rsidP="003626A3">
      <w:pPr>
        <w:widowControl w:val="0"/>
        <w:tabs>
          <w:tab w:val="left" w:pos="142"/>
        </w:tabs>
        <w:jc w:val="both"/>
        <w:rPr>
          <w:rFonts w:ascii="GHEA Grapalat" w:hAnsi="GHEA Grapalat"/>
          <w:i/>
          <w:sz w:val="20"/>
          <w:szCs w:val="20"/>
          <w:lang w:val="en-US"/>
        </w:rPr>
      </w:pPr>
    </w:p>
  </w:footnote>
  <w:footnote w:id="5">
    <w:p w:rsidR="00765966" w:rsidRPr="0049623A" w:rsidDel="00932115" w:rsidRDefault="00765966" w:rsidP="00AF1F59">
      <w:pPr>
        <w:pStyle w:val="FootnoteText"/>
        <w:jc w:val="both"/>
        <w:rPr>
          <w:del w:id="1"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6">
    <w:p w:rsidR="00765966" w:rsidRPr="00FE2AA4" w:rsidRDefault="00765966">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765966" w:rsidRPr="008842CE" w:rsidRDefault="0076596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65966" w:rsidRPr="000811C1" w:rsidRDefault="00765966">
      <w:pPr>
        <w:pStyle w:val="FootnoteText"/>
        <w:rPr>
          <w:lang w:val="af-ZA"/>
        </w:rPr>
      </w:pPr>
    </w:p>
  </w:footnote>
  <w:footnote w:id="8">
    <w:p w:rsidR="00765966" w:rsidRPr="009F50AB" w:rsidRDefault="00765966" w:rsidP="009F50AB">
      <w:pPr>
        <w:pStyle w:val="FootnoteText"/>
        <w:jc w:val="both"/>
        <w:rPr>
          <w:rFonts w:ascii="GHEA Grapalat" w:hAnsi="GHEA Grapalat" w:cs="Sylfaen"/>
          <w:i/>
          <w:sz w:val="16"/>
          <w:szCs w:val="16"/>
          <w:lang w:val="en-US"/>
        </w:rPr>
      </w:pPr>
    </w:p>
    <w:p w:rsidR="00765966" w:rsidRPr="009F50AB" w:rsidRDefault="00765966" w:rsidP="00C67FAB">
      <w:pPr>
        <w:pStyle w:val="FootnoteText"/>
        <w:jc w:val="both"/>
        <w:rPr>
          <w:rFonts w:ascii="GHEA Grapalat" w:hAnsi="GHEA Grapalat"/>
          <w:i/>
          <w:lang w:val="en-US"/>
        </w:rPr>
      </w:pPr>
      <w:r>
        <w:rPr>
          <w:rFonts w:ascii="GHEA Grapalat" w:hAnsi="GHEA Grapalat"/>
          <w:i/>
        </w:rPr>
        <w:t>.</w:t>
      </w:r>
    </w:p>
  </w:footnote>
  <w:footnote w:id="9">
    <w:p w:rsidR="00765966" w:rsidRPr="009F50AB" w:rsidRDefault="00765966" w:rsidP="00C67FAB">
      <w:pPr>
        <w:pStyle w:val="FootnoteText"/>
        <w:jc w:val="both"/>
        <w:rPr>
          <w:rFonts w:ascii="GHEA Grapalat" w:hAnsi="GHEA Grapalat"/>
          <w:i/>
          <w:lang w:val="en-US"/>
        </w:rPr>
      </w:pPr>
    </w:p>
  </w:footnote>
  <w:footnote w:id="10">
    <w:p w:rsidR="00765966" w:rsidRPr="00A31673" w:rsidRDefault="0076596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765966" w:rsidRPr="00B666FB" w:rsidRDefault="00765966">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2">
    <w:p w:rsidR="00765966" w:rsidRDefault="00765966"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765966" w:rsidRDefault="00765966" w:rsidP="006B3E56">
      <w:pPr>
        <w:pStyle w:val="FootnoteText"/>
        <w:rPr>
          <w:rFonts w:asciiTheme="minorHAnsi" w:hAnsiTheme="minorHAnsi"/>
          <w:lang w:val="af-ZA"/>
        </w:rPr>
      </w:pPr>
    </w:p>
  </w:footnote>
  <w:footnote w:id="13">
    <w:p w:rsidR="00765966" w:rsidRPr="00A25D1B" w:rsidRDefault="00765966"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765966" w:rsidRPr="00DC619D" w:rsidRDefault="00765966"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765966" w:rsidRPr="00D3436F" w:rsidRDefault="0076596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765966" w:rsidRPr="00D3436F" w:rsidRDefault="00765966">
      <w:pPr>
        <w:pStyle w:val="FootnoteText"/>
        <w:rPr>
          <w:lang w:val="es-ES"/>
        </w:rPr>
      </w:pPr>
    </w:p>
  </w:footnote>
  <w:footnote w:id="16">
    <w:p w:rsidR="00765966" w:rsidRPr="008842CE" w:rsidRDefault="0076596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65966" w:rsidRPr="008842CE" w:rsidRDefault="00765966" w:rsidP="003D2FE2">
      <w:pPr>
        <w:pStyle w:val="FootnoteText"/>
        <w:jc w:val="both"/>
        <w:rPr>
          <w:rFonts w:ascii="GHEA Grapalat" w:hAnsi="GHEA Grapalat"/>
        </w:rPr>
      </w:pPr>
    </w:p>
  </w:footnote>
  <w:footnote w:id="17">
    <w:p w:rsidR="00765966" w:rsidRPr="008842CE" w:rsidRDefault="00765966" w:rsidP="003D2FE2">
      <w:pPr>
        <w:pStyle w:val="FootnoteText"/>
        <w:jc w:val="both"/>
      </w:pPr>
    </w:p>
  </w:footnote>
  <w:footnote w:id="18">
    <w:p w:rsidR="00765966" w:rsidRPr="008842CE" w:rsidRDefault="00765966"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65966" w:rsidRPr="008842CE" w:rsidRDefault="00765966" w:rsidP="000A214C">
      <w:pPr>
        <w:pStyle w:val="FootnoteText"/>
        <w:jc w:val="both"/>
        <w:rPr>
          <w:rFonts w:ascii="GHEA Grapalat" w:hAnsi="GHEA Grapalat"/>
        </w:rPr>
      </w:pPr>
    </w:p>
  </w:footnote>
  <w:footnote w:id="19">
    <w:p w:rsidR="00765966" w:rsidRPr="008842CE" w:rsidRDefault="00765966" w:rsidP="000A214C">
      <w:pPr>
        <w:pStyle w:val="FootnoteText"/>
        <w:jc w:val="both"/>
      </w:pPr>
    </w:p>
  </w:footnote>
  <w:footnote w:id="20">
    <w:p w:rsidR="00765966" w:rsidRPr="008842CE" w:rsidRDefault="00765966"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765966" w:rsidRPr="00D3436F" w:rsidRDefault="00765966"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2">
    <w:p w:rsidR="00765966" w:rsidRPr="00402BC3" w:rsidRDefault="00765966"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65966" w:rsidRPr="00552088" w:rsidRDefault="00765966"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65966" w:rsidRPr="00D3436F" w:rsidRDefault="00765966">
      <w:pPr>
        <w:pStyle w:val="FootnoteText"/>
        <w:rPr>
          <w:lang w:val="hy-AM"/>
        </w:rPr>
      </w:pPr>
    </w:p>
  </w:footnote>
  <w:footnote w:id="23">
    <w:p w:rsidR="00765966" w:rsidRPr="008842CE" w:rsidRDefault="00765966"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765966" w:rsidRPr="00D3436F" w:rsidRDefault="00765966">
      <w:pPr>
        <w:pStyle w:val="FootnoteText"/>
        <w:rPr>
          <w:lang w:val="hy-AM"/>
        </w:rPr>
      </w:pPr>
    </w:p>
  </w:footnote>
  <w:footnote w:id="24">
    <w:p w:rsidR="00765966" w:rsidRPr="00D3436F" w:rsidRDefault="00765966"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765966" w:rsidRPr="008842CE" w:rsidRDefault="00765966"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65966" w:rsidRPr="00D3436F" w:rsidRDefault="00765966">
      <w:pPr>
        <w:pStyle w:val="FootnoteText"/>
        <w:rPr>
          <w:lang w:val="hy-AM"/>
        </w:rPr>
      </w:pPr>
    </w:p>
  </w:footnote>
  <w:footnote w:id="26">
    <w:p w:rsidR="00765966" w:rsidRPr="00E861BF" w:rsidRDefault="0076596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7">
    <w:p w:rsidR="00765966" w:rsidRDefault="00765966"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765966" w:rsidRPr="00E861BF" w:rsidRDefault="00765966"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8">
    <w:p w:rsidR="00765966" w:rsidRDefault="00765966"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765966" w:rsidRPr="00E861BF" w:rsidRDefault="00765966"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9">
    <w:p w:rsidR="00765966" w:rsidRPr="008842CE" w:rsidRDefault="00765966"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3C2E41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60B521F"/>
    <w:multiLevelType w:val="hybridMultilevel"/>
    <w:tmpl w:val="839A3D94"/>
    <w:lvl w:ilvl="0" w:tplc="04090001">
      <w:start w:val="1"/>
      <w:numFmt w:val="bullet"/>
      <w:lvlText w:val=""/>
      <w:lvlJc w:val="left"/>
      <w:pPr>
        <w:ind w:left="2051" w:hanging="360"/>
      </w:pPr>
      <w:rPr>
        <w:rFonts w:ascii="Symbol" w:hAnsi="Symbol" w:hint="default"/>
      </w:rPr>
    </w:lvl>
    <w:lvl w:ilvl="1" w:tplc="04090003" w:tentative="1">
      <w:start w:val="1"/>
      <w:numFmt w:val="bullet"/>
      <w:lvlText w:val="o"/>
      <w:lvlJc w:val="left"/>
      <w:pPr>
        <w:ind w:left="2771" w:hanging="360"/>
      </w:pPr>
      <w:rPr>
        <w:rFonts w:ascii="Courier New" w:hAnsi="Courier New" w:cs="Courier New" w:hint="default"/>
      </w:rPr>
    </w:lvl>
    <w:lvl w:ilvl="2" w:tplc="04090005" w:tentative="1">
      <w:start w:val="1"/>
      <w:numFmt w:val="bullet"/>
      <w:lvlText w:val=""/>
      <w:lvlJc w:val="left"/>
      <w:pPr>
        <w:ind w:left="3491" w:hanging="360"/>
      </w:pPr>
      <w:rPr>
        <w:rFonts w:ascii="Wingdings" w:hAnsi="Wingdings" w:hint="default"/>
      </w:rPr>
    </w:lvl>
    <w:lvl w:ilvl="3" w:tplc="04090001" w:tentative="1">
      <w:start w:val="1"/>
      <w:numFmt w:val="bullet"/>
      <w:lvlText w:val=""/>
      <w:lvlJc w:val="left"/>
      <w:pPr>
        <w:ind w:left="4211" w:hanging="360"/>
      </w:pPr>
      <w:rPr>
        <w:rFonts w:ascii="Symbol" w:hAnsi="Symbol" w:hint="default"/>
      </w:rPr>
    </w:lvl>
    <w:lvl w:ilvl="4" w:tplc="04090003" w:tentative="1">
      <w:start w:val="1"/>
      <w:numFmt w:val="bullet"/>
      <w:lvlText w:val="o"/>
      <w:lvlJc w:val="left"/>
      <w:pPr>
        <w:ind w:left="4931" w:hanging="360"/>
      </w:pPr>
      <w:rPr>
        <w:rFonts w:ascii="Courier New" w:hAnsi="Courier New" w:cs="Courier New" w:hint="default"/>
      </w:rPr>
    </w:lvl>
    <w:lvl w:ilvl="5" w:tplc="04090005" w:tentative="1">
      <w:start w:val="1"/>
      <w:numFmt w:val="bullet"/>
      <w:lvlText w:val=""/>
      <w:lvlJc w:val="left"/>
      <w:pPr>
        <w:ind w:left="5651" w:hanging="360"/>
      </w:pPr>
      <w:rPr>
        <w:rFonts w:ascii="Wingdings" w:hAnsi="Wingdings" w:hint="default"/>
      </w:rPr>
    </w:lvl>
    <w:lvl w:ilvl="6" w:tplc="04090001" w:tentative="1">
      <w:start w:val="1"/>
      <w:numFmt w:val="bullet"/>
      <w:lvlText w:val=""/>
      <w:lvlJc w:val="left"/>
      <w:pPr>
        <w:ind w:left="6371" w:hanging="360"/>
      </w:pPr>
      <w:rPr>
        <w:rFonts w:ascii="Symbol" w:hAnsi="Symbol" w:hint="default"/>
      </w:rPr>
    </w:lvl>
    <w:lvl w:ilvl="7" w:tplc="04090003" w:tentative="1">
      <w:start w:val="1"/>
      <w:numFmt w:val="bullet"/>
      <w:lvlText w:val="o"/>
      <w:lvlJc w:val="left"/>
      <w:pPr>
        <w:ind w:left="7091" w:hanging="360"/>
      </w:pPr>
      <w:rPr>
        <w:rFonts w:ascii="Courier New" w:hAnsi="Courier New" w:cs="Courier New" w:hint="default"/>
      </w:rPr>
    </w:lvl>
    <w:lvl w:ilvl="8" w:tplc="04090005" w:tentative="1">
      <w:start w:val="1"/>
      <w:numFmt w:val="bullet"/>
      <w:lvlText w:val=""/>
      <w:lvlJc w:val="left"/>
      <w:pPr>
        <w:ind w:left="7811"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4EEB537C"/>
    <w:multiLevelType w:val="hybridMultilevel"/>
    <w:tmpl w:val="1FF2E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9"/>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20"/>
  </w:num>
  <w:num w:numId="13">
    <w:abstractNumId w:val="18"/>
  </w:num>
  <w:num w:numId="14">
    <w:abstractNumId w:val="7"/>
  </w:num>
  <w:num w:numId="15">
    <w:abstractNumId w:val="19"/>
  </w:num>
  <w:num w:numId="16">
    <w:abstractNumId w:val="8"/>
  </w:num>
  <w:num w:numId="17">
    <w:abstractNumId w:val="2"/>
  </w:num>
  <w:num w:numId="18">
    <w:abstractNumId w:val="0"/>
  </w:num>
  <w:num w:numId="19">
    <w:abstractNumId w:val="10"/>
  </w:num>
  <w:num w:numId="20">
    <w:abstractNumId w:val="10"/>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3"/>
  </w:num>
  <w:num w:numId="24">
    <w:abstractNumId w:val="13"/>
  </w:num>
  <w:num w:numId="25">
    <w:abstractNumId w:val="5"/>
  </w:num>
  <w:num w:numId="26">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065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5A99"/>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1D2"/>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2D51"/>
    <w:rsid w:val="000C36C6"/>
    <w:rsid w:val="000C3F69"/>
    <w:rsid w:val="000C5A09"/>
    <w:rsid w:val="000C6BA1"/>
    <w:rsid w:val="000C6E1C"/>
    <w:rsid w:val="000C6F81"/>
    <w:rsid w:val="000D07E4"/>
    <w:rsid w:val="000D10F1"/>
    <w:rsid w:val="000D16B6"/>
    <w:rsid w:val="000D1AF8"/>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0E7"/>
    <w:rsid w:val="00131417"/>
    <w:rsid w:val="00131E9C"/>
    <w:rsid w:val="00132FA8"/>
    <w:rsid w:val="00133A5A"/>
    <w:rsid w:val="00133CE4"/>
    <w:rsid w:val="00133ED4"/>
    <w:rsid w:val="00134D6E"/>
    <w:rsid w:val="00134DC5"/>
    <w:rsid w:val="00134FE3"/>
    <w:rsid w:val="001355F9"/>
    <w:rsid w:val="00135840"/>
    <w:rsid w:val="00135BD5"/>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1C6"/>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779"/>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47DEA"/>
    <w:rsid w:val="0025145E"/>
    <w:rsid w:val="00251CF9"/>
    <w:rsid w:val="00252C9C"/>
    <w:rsid w:val="002542AE"/>
    <w:rsid w:val="00254A36"/>
    <w:rsid w:val="002554A3"/>
    <w:rsid w:val="002559B9"/>
    <w:rsid w:val="0025693E"/>
    <w:rsid w:val="00257773"/>
    <w:rsid w:val="00260163"/>
    <w:rsid w:val="00260E64"/>
    <w:rsid w:val="00260EA5"/>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5369"/>
    <w:rsid w:val="00286CDB"/>
    <w:rsid w:val="0028726A"/>
    <w:rsid w:val="00291919"/>
    <w:rsid w:val="00291EFF"/>
    <w:rsid w:val="00292251"/>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0895"/>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4ECD"/>
    <w:rsid w:val="00345909"/>
    <w:rsid w:val="003468B8"/>
    <w:rsid w:val="00347499"/>
    <w:rsid w:val="003475E1"/>
    <w:rsid w:val="0034777A"/>
    <w:rsid w:val="003500D1"/>
    <w:rsid w:val="00350210"/>
    <w:rsid w:val="00351202"/>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6A3"/>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3A30"/>
    <w:rsid w:val="00427EAA"/>
    <w:rsid w:val="004300C2"/>
    <w:rsid w:val="00431998"/>
    <w:rsid w:val="004320F2"/>
    <w:rsid w:val="0043463B"/>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622"/>
    <w:rsid w:val="00443208"/>
    <w:rsid w:val="00443317"/>
    <w:rsid w:val="00443A55"/>
    <w:rsid w:val="00443B50"/>
    <w:rsid w:val="00443B7A"/>
    <w:rsid w:val="00444026"/>
    <w:rsid w:val="00444069"/>
    <w:rsid w:val="00444E87"/>
    <w:rsid w:val="0044556F"/>
    <w:rsid w:val="0044660E"/>
    <w:rsid w:val="00447808"/>
    <w:rsid w:val="00447B76"/>
    <w:rsid w:val="00447DCC"/>
    <w:rsid w:val="00447FFD"/>
    <w:rsid w:val="004504F0"/>
    <w:rsid w:val="00450C30"/>
    <w:rsid w:val="004521BB"/>
    <w:rsid w:val="00452896"/>
    <w:rsid w:val="00454D73"/>
    <w:rsid w:val="00455219"/>
    <w:rsid w:val="0045525D"/>
    <w:rsid w:val="004553CA"/>
    <w:rsid w:val="0045669A"/>
    <w:rsid w:val="00456B02"/>
    <w:rsid w:val="00457745"/>
    <w:rsid w:val="00460CA5"/>
    <w:rsid w:val="0046186C"/>
    <w:rsid w:val="0046188C"/>
    <w:rsid w:val="0046226E"/>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2E5"/>
    <w:rsid w:val="00471867"/>
    <w:rsid w:val="004722BC"/>
    <w:rsid w:val="0047258C"/>
    <w:rsid w:val="00472963"/>
    <w:rsid w:val="00472E68"/>
    <w:rsid w:val="00473CF5"/>
    <w:rsid w:val="00473D6B"/>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808"/>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4D9"/>
    <w:rsid w:val="004A7722"/>
    <w:rsid w:val="004A798D"/>
    <w:rsid w:val="004B2363"/>
    <w:rsid w:val="004B2714"/>
    <w:rsid w:val="004B28E1"/>
    <w:rsid w:val="004B2DE3"/>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A9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24"/>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3EE1"/>
    <w:rsid w:val="005646FC"/>
    <w:rsid w:val="0056625A"/>
    <w:rsid w:val="00567040"/>
    <w:rsid w:val="00567893"/>
    <w:rsid w:val="005700F1"/>
    <w:rsid w:val="005716B8"/>
    <w:rsid w:val="00571702"/>
    <w:rsid w:val="00571F29"/>
    <w:rsid w:val="00573012"/>
    <w:rsid w:val="005739AB"/>
    <w:rsid w:val="005744FC"/>
    <w:rsid w:val="00575C75"/>
    <w:rsid w:val="00576B25"/>
    <w:rsid w:val="00576D5D"/>
    <w:rsid w:val="005772AE"/>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972"/>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9C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5DA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240A"/>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1F09"/>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8A7"/>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1A7"/>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1F80"/>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5966"/>
    <w:rsid w:val="0076763C"/>
    <w:rsid w:val="00767AD3"/>
    <w:rsid w:val="00767B04"/>
    <w:rsid w:val="007706D9"/>
    <w:rsid w:val="00770B03"/>
    <w:rsid w:val="007710AE"/>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05A"/>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20"/>
    <w:rsid w:val="007E46FE"/>
    <w:rsid w:val="007E4B42"/>
    <w:rsid w:val="007E5F1D"/>
    <w:rsid w:val="007E6804"/>
    <w:rsid w:val="007E6E01"/>
    <w:rsid w:val="007E7A6B"/>
    <w:rsid w:val="007F12DE"/>
    <w:rsid w:val="007F1314"/>
    <w:rsid w:val="007F281F"/>
    <w:rsid w:val="007F503F"/>
    <w:rsid w:val="007F5A5F"/>
    <w:rsid w:val="007F6722"/>
    <w:rsid w:val="007F7B68"/>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4EF0"/>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493"/>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321"/>
    <w:rsid w:val="00863E4D"/>
    <w:rsid w:val="0086436E"/>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0CD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09C"/>
    <w:rsid w:val="008A24FA"/>
    <w:rsid w:val="008A3366"/>
    <w:rsid w:val="008A345D"/>
    <w:rsid w:val="008A3C60"/>
    <w:rsid w:val="008A4DA3"/>
    <w:rsid w:val="008A5CEA"/>
    <w:rsid w:val="008A70A4"/>
    <w:rsid w:val="008A7905"/>
    <w:rsid w:val="008B0198"/>
    <w:rsid w:val="008B0507"/>
    <w:rsid w:val="008B1233"/>
    <w:rsid w:val="008B12AF"/>
    <w:rsid w:val="008B148C"/>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1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29B8"/>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0F40"/>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779"/>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C2"/>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0AB"/>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7F7"/>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4B0E"/>
    <w:rsid w:val="00A5512C"/>
    <w:rsid w:val="00A55E59"/>
    <w:rsid w:val="00A55FEE"/>
    <w:rsid w:val="00A5619B"/>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9756D"/>
    <w:rsid w:val="00AA0AD8"/>
    <w:rsid w:val="00AA0F00"/>
    <w:rsid w:val="00AA13E4"/>
    <w:rsid w:val="00AA1BBF"/>
    <w:rsid w:val="00AA233A"/>
    <w:rsid w:val="00AA2488"/>
    <w:rsid w:val="00AA270B"/>
    <w:rsid w:val="00AA2C2F"/>
    <w:rsid w:val="00AA35C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289"/>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D51"/>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6F82"/>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07"/>
    <w:rsid w:val="00B2001C"/>
    <w:rsid w:val="00B2066D"/>
    <w:rsid w:val="00B20FD7"/>
    <w:rsid w:val="00B21689"/>
    <w:rsid w:val="00B217A5"/>
    <w:rsid w:val="00B217BB"/>
    <w:rsid w:val="00B225D5"/>
    <w:rsid w:val="00B2283B"/>
    <w:rsid w:val="00B25447"/>
    <w:rsid w:val="00B2561E"/>
    <w:rsid w:val="00B2572B"/>
    <w:rsid w:val="00B25FC4"/>
    <w:rsid w:val="00B2681D"/>
    <w:rsid w:val="00B26F3B"/>
    <w:rsid w:val="00B2752E"/>
    <w:rsid w:val="00B2774F"/>
    <w:rsid w:val="00B27A17"/>
    <w:rsid w:val="00B30994"/>
    <w:rsid w:val="00B31881"/>
    <w:rsid w:val="00B32124"/>
    <w:rsid w:val="00B325AF"/>
    <w:rsid w:val="00B32C46"/>
    <w:rsid w:val="00B331D5"/>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716"/>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35E5"/>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0513"/>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959"/>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17421"/>
    <w:rsid w:val="00C207A1"/>
    <w:rsid w:val="00C2151D"/>
    <w:rsid w:val="00C21AF3"/>
    <w:rsid w:val="00C2217E"/>
    <w:rsid w:val="00C22421"/>
    <w:rsid w:val="00C232E0"/>
    <w:rsid w:val="00C23B1B"/>
    <w:rsid w:val="00C23D48"/>
    <w:rsid w:val="00C23F1D"/>
    <w:rsid w:val="00C24256"/>
    <w:rsid w:val="00C24CA6"/>
    <w:rsid w:val="00C25A62"/>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0FA6"/>
    <w:rsid w:val="00C81187"/>
    <w:rsid w:val="00C813A9"/>
    <w:rsid w:val="00C816CA"/>
    <w:rsid w:val="00C81FE2"/>
    <w:rsid w:val="00C82BD2"/>
    <w:rsid w:val="00C83D8F"/>
    <w:rsid w:val="00C84419"/>
    <w:rsid w:val="00C8571C"/>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21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932"/>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DC8"/>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81E"/>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A9B"/>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6072"/>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56C"/>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5C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6A32"/>
    <w:rsid w:val="00F52AA4"/>
    <w:rsid w:val="00F535C1"/>
    <w:rsid w:val="00F53D4F"/>
    <w:rsid w:val="00F53DF8"/>
    <w:rsid w:val="00F546F2"/>
    <w:rsid w:val="00F5526F"/>
    <w:rsid w:val="00F55654"/>
    <w:rsid w:val="00F556B0"/>
    <w:rsid w:val="00F55ECA"/>
    <w:rsid w:val="00F562DD"/>
    <w:rsid w:val="00F5653D"/>
    <w:rsid w:val="00F574E2"/>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64"/>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1FE5"/>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6BD"/>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99"/>
    <w:lsdException w:name="Body Text Inden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Indent 2" w:uiPriority="99"/>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uiPriority w:val="99"/>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99"/>
    <w:lsdException w:name="Body Text Inden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Indent 2" w:uiPriority="99"/>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uiPriority w:val="99"/>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576057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327122">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0319007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351597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700318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hyperlink" Target="mailto:secretariat@minfin.am" TargetMode="External"/><Relationship Id="rId19" Type="http://schemas.openxmlformats.org/officeDocument/2006/relationships/image" Target="media/image7.jpeg"/><Relationship Id="rId4" Type="http://schemas.microsoft.com/office/2007/relationships/stylesWithEffects" Target="stylesWithEffects.xml"/><Relationship Id="rId9" Type="http://schemas.openxmlformats.org/officeDocument/2006/relationships/hyperlink" Target="mailto:protender.itender@gmail.com" TargetMode="Externa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84796-DCED-43AE-A471-C0BBCC026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1785</TotalTime>
  <Pages>73</Pages>
  <Words>18216</Words>
  <Characters>103835</Characters>
  <Application>Microsoft Office Word</Application>
  <DocSecurity>0</DocSecurity>
  <Lines>865</Lines>
  <Paragraphs>243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121808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Edo</cp:lastModifiedBy>
  <cp:revision>837</cp:revision>
  <cp:lastPrinted>2018-02-16T07:12:00Z</cp:lastPrinted>
  <dcterms:created xsi:type="dcterms:W3CDTF">2019-10-28T07:04:00Z</dcterms:created>
  <dcterms:modified xsi:type="dcterms:W3CDTF">2020-09-17T06:19:00Z</dcterms:modified>
</cp:coreProperties>
</file>